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08" w:rsidRDefault="00B44262" w:rsidP="00717729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44262">
        <w:rPr>
          <w:rFonts w:ascii="Times New Roman" w:hAnsi="Times New Roman" w:cs="Times New Roman"/>
          <w:b/>
          <w:i/>
          <w:sz w:val="28"/>
          <w:szCs w:val="28"/>
        </w:rPr>
        <w:t>Я.Е.Казённова</w:t>
      </w:r>
    </w:p>
    <w:p w:rsidR="00B44262" w:rsidRDefault="00B44262" w:rsidP="00B442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62">
        <w:rPr>
          <w:rFonts w:ascii="Times New Roman" w:hAnsi="Times New Roman" w:cs="Times New Roman"/>
          <w:b/>
          <w:sz w:val="28"/>
          <w:szCs w:val="28"/>
        </w:rPr>
        <w:t>РОЛЬ КОНЦЕРТМЕЙСТЕРА В РАБОТЕ НАД ВОКАЛЬНЫМ РЕПЕРТУАРОМ</w:t>
      </w:r>
    </w:p>
    <w:p w:rsidR="007362A5" w:rsidRDefault="007362A5" w:rsidP="007362A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41373B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«Мы – работники невидимого фронта…»</w:t>
      </w:r>
    </w:p>
    <w:p w:rsidR="007362A5" w:rsidRDefault="007362A5" w:rsidP="007362A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(</w:t>
      </w:r>
      <w:r w:rsidRPr="0041373B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Левон Оганезов</w:t>
      </w: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)</w:t>
      </w:r>
    </w:p>
    <w:p w:rsidR="00717729" w:rsidRDefault="00717729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альянс «певец – концертмейстер» существует несколько тысяч лет. Как только были изобретены первые музыкальные инструменты, человек старался сопровождать музыкой не только свои танцы, но и свое пение.   С годами функциональное значение концертмейстера трансформировалось, приобре</w:t>
      </w:r>
      <w:r w:rsidR="00E66ED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новые формы.  </w:t>
      </w:r>
    </w:p>
    <w:p w:rsidR="00862B5A" w:rsidRPr="00862B5A" w:rsidRDefault="00717729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наши дни музыкальные представления и вкусы слушателей </w:t>
      </w:r>
      <w:r w:rsid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разнообразны,  иногда банальны, но упрекнуть современного человека в недостатке музыкальных представлений нельзя. Музыка окружает человека повсемест</w:t>
      </w:r>
      <w:r w:rsidR="009F5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но: на отдыхе, в транспорте, в </w:t>
      </w:r>
      <w:r w:rsid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телефонах и </w:t>
      </w:r>
      <w:proofErr w:type="gramStart"/>
      <w:r w:rsid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всевозможных гаджетах. Представить такого «умудренного» слушателя на концерте вокальной музыки без сопровождения (</w:t>
      </w:r>
      <w:r w:rsidR="00862B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acapella</w:t>
      </w:r>
      <w:r w:rsidR="00862B5A" w:rsidRP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трудно. </w:t>
      </w:r>
      <w:r w:rsidR="00A71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Любой музыкальный инструмент придает звучанию голоса </w:t>
      </w:r>
      <w:r w:rsidR="0060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большую </w:t>
      </w:r>
      <w:r w:rsidR="00A719A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</w:t>
      </w:r>
      <w:r w:rsidR="006075FB">
        <w:rPr>
          <w:rFonts w:ascii="Times New Roman" w:eastAsia="Times New Roman" w:hAnsi="Times New Roman" w:cs="Times New Roman"/>
          <w:sz w:val="28"/>
          <w:szCs w:val="28"/>
          <w:lang w:eastAsia="ru-RU"/>
        </w:rPr>
        <w:t>ь и выразительность</w:t>
      </w:r>
      <w:r w:rsidR="00A719A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помогает в раскрытии образа, характера произведения, подчеркивает ритмическую пульсацию музыкального материала.</w:t>
      </w:r>
    </w:p>
    <w:p w:rsidR="00717729" w:rsidRDefault="00717729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современном этапе развития музыкального исполнительского искусства вста</w:t>
      </w:r>
      <w:r w:rsidR="00862B5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вопрос целесообразности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в качестве</w:t>
      </w:r>
      <w:r w:rsidR="00A71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концертмейстера человека. Компьютерные технологии позволяют </w:t>
      </w:r>
      <w:r w:rsidR="009651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звучание одного инструмента на целый оркестр. Запись с музыкальным сопровождением всегда может быть под рукой, позволяя певцу быть мобильным и универсальным в современном активном жизненном потоке.</w:t>
      </w:r>
      <w:r w:rsidR="003F4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Но…машина всегда останется машиной, а человек всегда может позволить себе стать чем-то большим….</w:t>
      </w:r>
    </w:p>
    <w:p w:rsidR="00783EBB" w:rsidRDefault="00783EBB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Пианист помогает певцу при разучивании репертуара, </w:t>
      </w:r>
      <w:r w:rsidR="00551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нередко, и при выборе произведений, со</w:t>
      </w:r>
      <w:r w:rsidR="00730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провождает во время концертного выступления. </w:t>
      </w:r>
      <w:r w:rsidR="00551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образовательном процессе концертмейстер, также, берет на себя функцию иллюстратора, воспитателя, использует различные педагогические приемы и </w:t>
      </w:r>
      <w:r w:rsidR="00E66E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</w:t>
      </w:r>
      <w:r w:rsidR="00551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ехнологии, разделяя с преподавателем по вокалу ответственность за рост будущего музыканта. </w:t>
      </w:r>
    </w:p>
    <w:p w:rsidR="0055109E" w:rsidRDefault="0055109E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оперном театре концертмейстер является правой рукой дирижера и режиссера, и … «родной мамой» для вокалистов. Именно с концертмейстером режиссер обсуждает </w:t>
      </w:r>
      <w:r w:rsidR="0086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концепцию постановки, дирижер – темпы, динамические оттенки всего музыкального материала. Лишь после этой подготовительной работы концертмейстер встречается с певцами.  В конечном итоге, </w:t>
      </w:r>
      <w:r w:rsidR="003F4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</w:t>
      </w:r>
      <w:r w:rsidR="0086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</w:t>
      </w:r>
      <w:r w:rsidR="003F4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этого </w:t>
      </w:r>
      <w:r w:rsidR="008636E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r w:rsidR="003F46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кропотливой работы</w:t>
      </w:r>
      <w:r w:rsidR="003F4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вокалиста с пианистом зритель услышит на сцене. Недаром опытным концертмейстерамведущих оперных театров покланяются. </w:t>
      </w:r>
      <w:r w:rsidR="0041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Прекрасного пианиста Давида Михайловича </w:t>
      </w:r>
      <w:proofErr w:type="spellStart"/>
      <w:r w:rsidR="0041373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Лернера</w:t>
      </w:r>
      <w:proofErr w:type="spellEnd"/>
      <w:r w:rsidR="0041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 как «легендарный концертмейстер» не называли. Его приглашали в жюри на вокальные конкурсы, к нему приходили за советом не только начинающие вокалисты, но и вполне  состоявшиеся певцы с многотысячными контрактами в оперных театрах мира. </w:t>
      </w:r>
    </w:p>
    <w:p w:rsidR="00C102C2" w:rsidRPr="00C102C2" w:rsidRDefault="00C102C2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Звезда отечественной и мировой оперной сцены Зураб Соткилава так отзывался о степени взаимодействия музыкантов в программе Лилии Виноградовой в студии радио «Орфей»: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«Певец и концертмейстер – это одно целое. Вместе они показывают то, что написано композитором. Прежде чем выйти певцу на сцену, этому предшествует большая работа с концертмейстером. С </w:t>
      </w:r>
      <w:proofErr w:type="spellStart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Важей</w:t>
      </w:r>
      <w:proofErr w:type="spellEnd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Николаевичем </w:t>
      </w:r>
      <w:proofErr w:type="spellStart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Чачавой</w:t>
      </w:r>
      <w:proofErr w:type="spellEnd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мне повезло – потому что, если я полюбил камерную музыку, то лишь благодаря ему. Я был совсем молодой и мне нравились только оперы, где можно было покричать и выразить свои эмоции. Он ко мне однажды подошел и предложил заняться камерной музыкой, на что я ответил отказом. Но когда меня пригласили участвовать в Конкурсе Чайковского, и мы стали вместе с ним готовить романсы Чайковского, Рахманинова, Римского-Корсакова, Штрауса и других, я вдруг вошел во вкус. </w:t>
      </w:r>
      <w:proofErr w:type="spellStart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Важу</w:t>
      </w:r>
      <w:proofErr w:type="spellEnd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Николаевича </w:t>
      </w:r>
      <w:proofErr w:type="spellStart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Чачаву</w:t>
      </w:r>
      <w:proofErr w:type="spellEnd"/>
      <w:r w:rsidRPr="004137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 считаю своим вдохновителем в камерной музыке. Впоследствии мы вместе очень много пели…»</w:t>
      </w:r>
    </w:p>
    <w:p w:rsidR="00B10E88" w:rsidRDefault="0058157D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творческий, рабочий контакт с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вокалистом </w:t>
      </w:r>
      <w:r w:rsidR="00C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всегда легко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нужен еще  контакт чисто человеческий, духовный. Поэтому в работе </w:t>
      </w:r>
      <w:r w:rsidR="00C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онцертмейстера с </w:t>
      </w:r>
      <w:r w:rsidR="00C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окалистом необходимо полное доверие. Вокалист должен быть </w:t>
      </w:r>
      <w:r w:rsidR="00C102C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верен, что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концертмейстер правильно его «ведет», любит и ценит его голос, тембр, бережно к нему относится, знает его возможности, тесситурные слабости и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достоинства. Все певцы, юные в особенности, ждут от своих концертмейстеров не только музыкального мастерства, но</w:t>
      </w:r>
      <w:r w:rsidR="009F5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человеческой чуткости. </w:t>
      </w:r>
    </w:p>
    <w:p w:rsidR="007362A5" w:rsidRDefault="008706DE" w:rsidP="00983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поиске «своего» концертмейстера вокалист не застрахован от ошибок и негативного опыта. Если же подобная встреча состоялась, то творческие результаты такого «единения» порадуют самого придирчивого слушателя.</w:t>
      </w:r>
      <w:r w:rsidR="00B1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Мы знаем примеры длительного сотрудничества певцов  с вокалистами. Такие отношения перерастают из простого сотрудничества в настоящую дружбу родственных душ. </w:t>
      </w:r>
      <w:r w:rsidR="007362A5">
        <w:rPr>
          <w:rFonts w:ascii="Times New Roman" w:hAnsi="Times New Roman" w:cs="Times New Roman"/>
          <w:sz w:val="28"/>
          <w:szCs w:val="28"/>
        </w:rPr>
        <w:t>Иосиф Кобзон</w:t>
      </w:r>
      <w:r w:rsidR="00B10E88" w:rsidRPr="00B10E88">
        <w:rPr>
          <w:rFonts w:ascii="Times New Roman" w:hAnsi="Times New Roman" w:cs="Times New Roman"/>
          <w:sz w:val="28"/>
          <w:szCs w:val="28"/>
        </w:rPr>
        <w:t xml:space="preserve"> устроил праздник для своего </w:t>
      </w:r>
      <w:r w:rsidR="007362A5">
        <w:rPr>
          <w:rFonts w:ascii="Times New Roman" w:hAnsi="Times New Roman" w:cs="Times New Roman"/>
          <w:sz w:val="28"/>
          <w:szCs w:val="28"/>
        </w:rPr>
        <w:t xml:space="preserve">бессменного </w:t>
      </w:r>
      <w:r w:rsidR="00B10E88" w:rsidRPr="00B10E88">
        <w:rPr>
          <w:rFonts w:ascii="Times New Roman" w:hAnsi="Times New Roman" w:cs="Times New Roman"/>
          <w:sz w:val="28"/>
          <w:szCs w:val="28"/>
        </w:rPr>
        <w:t>концертмейстера</w:t>
      </w:r>
      <w:r w:rsidR="00B10E88">
        <w:rPr>
          <w:rFonts w:ascii="Times New Roman" w:hAnsi="Times New Roman" w:cs="Times New Roman"/>
          <w:sz w:val="28"/>
          <w:szCs w:val="28"/>
        </w:rPr>
        <w:t xml:space="preserve"> Народного артиста РФ Алексея </w:t>
      </w:r>
      <w:proofErr w:type="spellStart"/>
      <w:r w:rsidR="00B10E88">
        <w:rPr>
          <w:rFonts w:ascii="Times New Roman" w:hAnsi="Times New Roman" w:cs="Times New Roman"/>
          <w:sz w:val="28"/>
          <w:szCs w:val="28"/>
        </w:rPr>
        <w:t>Евсюкова</w:t>
      </w:r>
      <w:proofErr w:type="spellEnd"/>
      <w:r w:rsidR="00B10E88">
        <w:rPr>
          <w:rFonts w:ascii="Times New Roman" w:hAnsi="Times New Roman" w:cs="Times New Roman"/>
          <w:sz w:val="28"/>
          <w:szCs w:val="28"/>
        </w:rPr>
        <w:t xml:space="preserve"> в</w:t>
      </w:r>
      <w:r w:rsidR="00B10E88" w:rsidRPr="00B10E88">
        <w:rPr>
          <w:rFonts w:ascii="Times New Roman" w:hAnsi="Times New Roman" w:cs="Times New Roman"/>
          <w:sz w:val="28"/>
          <w:szCs w:val="28"/>
        </w:rPr>
        <w:t xml:space="preserve"> честь 60-летия пианиста и 30-л</w:t>
      </w:r>
      <w:r w:rsidR="00B10E88">
        <w:rPr>
          <w:rFonts w:ascii="Times New Roman" w:hAnsi="Times New Roman" w:cs="Times New Roman"/>
          <w:sz w:val="28"/>
          <w:szCs w:val="28"/>
        </w:rPr>
        <w:t>етия их совместной деятельности.</w:t>
      </w:r>
      <w:r w:rsidR="00AE4A68" w:rsidRPr="00AE4A68">
        <w:rPr>
          <w:rFonts w:ascii="Times New Roman" w:hAnsi="Times New Roman" w:cs="Times New Roman"/>
          <w:sz w:val="28"/>
          <w:szCs w:val="28"/>
        </w:rPr>
        <w:t xml:space="preserve"> </w:t>
      </w:r>
      <w:r w:rsidR="00B10E88" w:rsidRPr="00B10E88">
        <w:rPr>
          <w:rFonts w:ascii="Times New Roman" w:hAnsi="Times New Roman" w:cs="Times New Roman"/>
          <w:sz w:val="28"/>
          <w:szCs w:val="28"/>
        </w:rPr>
        <w:t xml:space="preserve">Концерт начался с того, что зрители вереницей потянулись к сцене с внушительными букетами. </w:t>
      </w:r>
      <w:r w:rsidR="00B10E88">
        <w:rPr>
          <w:rFonts w:ascii="Times New Roman" w:hAnsi="Times New Roman" w:cs="Times New Roman"/>
          <w:sz w:val="28"/>
          <w:szCs w:val="28"/>
        </w:rPr>
        <w:t>На протяжении  всего мероприятия  р</w:t>
      </w:r>
      <w:r w:rsidR="00B10E88" w:rsidRPr="00B10E88">
        <w:rPr>
          <w:rFonts w:ascii="Times New Roman" w:hAnsi="Times New Roman" w:cs="Times New Roman"/>
          <w:sz w:val="28"/>
          <w:szCs w:val="28"/>
        </w:rPr>
        <w:t>ояль утопал в цветах</w:t>
      </w:r>
      <w:r w:rsidR="009F5D21">
        <w:rPr>
          <w:rFonts w:ascii="Times New Roman" w:hAnsi="Times New Roman" w:cs="Times New Roman"/>
          <w:sz w:val="28"/>
          <w:szCs w:val="28"/>
        </w:rPr>
        <w:t>…</w:t>
      </w:r>
    </w:p>
    <w:p w:rsidR="0058157D" w:rsidRDefault="0058157D" w:rsidP="00983A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Являясь помощником </w:t>
      </w:r>
      <w:r w:rsidR="00736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певца на сцене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концертмейстер</w:t>
      </w:r>
      <w:r w:rsidR="0073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зачастую становиться помощником  вокалиста</w:t>
      </w:r>
      <w:r w:rsidR="0073024E">
        <w:rPr>
          <w:rFonts w:ascii="Times New Roman" w:eastAsia="Times New Roman" w:hAnsi="Times New Roman" w:cs="Times New Roman"/>
          <w:sz w:val="28"/>
          <w:szCs w:val="28"/>
          <w:lang w:eastAsia="ru-RU"/>
        </w:rPr>
        <w:t>-педагога</w:t>
      </w:r>
      <w:r w:rsidR="0073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образовательной деятельности. В данном случае он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учит с учеником репертуар, но и помогает ему усваивать указания педагога.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работает концертмейстер в классе одного педагога, тем прочнее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между ними взаимопонимание, даже «рабочая терминология» у </w:t>
      </w:r>
      <w:r w:rsidR="0073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становится общая. Концертмейстеру на уроке надо быть в подтянутом,</w:t>
      </w:r>
      <w:r w:rsidR="00AE4A68" w:rsidRPr="00AE4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7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творческом состоянии, благожелательно и добросовестно заниматься с любым учеником-вокалистом, независимо от его способност</w:t>
      </w:r>
      <w:r w:rsidR="003F46FD"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</w:p>
    <w:p w:rsidR="0073024E" w:rsidRPr="00883302" w:rsidRDefault="007362A5" w:rsidP="00983A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rPrChange w:id="0" w:author="Бесконечность" w:date="2019-10-29T22:12:00Z">
            <w:rPr>
              <w:rFonts w:ascii="Times New Roman" w:hAnsi="Times New Roman" w:cs="Times New Roman"/>
              <w:sz w:val="28"/>
              <w:szCs w:val="28"/>
              <w:lang w:val="en-US"/>
            </w:rPr>
          </w:rPrChange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профессия «концертмейстер»</w:t>
      </w:r>
      <w:r w:rsidR="00730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молодых музыкантов не является привлекательной. Лучшие пианисты выпускаются из ведущих музыкальных вузов страны, покидают пределы России, становятся сольными исполнителями, не считают достойным этот не всегда легкий труд. В связи со сложившимся «дефицитом» концертмейстеров, усилился интерес к этой профессии среди средств массовой информации.  </w:t>
      </w:r>
      <w:r w:rsidR="00E66ED1">
        <w:rPr>
          <w:rFonts w:ascii="Times New Roman" w:hAnsi="Times New Roman" w:cs="Times New Roman"/>
          <w:sz w:val="28"/>
          <w:szCs w:val="28"/>
        </w:rPr>
        <w:t xml:space="preserve">Радио «Орфей» представило 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цикл программ</w:t>
      </w:r>
      <w:r w:rsidR="00AE4A68" w:rsidRPr="00883302">
        <w:rPr>
          <w:rFonts w:ascii="Times New Roman" w:hAnsi="Times New Roman" w:cs="Times New Roman"/>
          <w:sz w:val="28"/>
          <w:szCs w:val="28"/>
          <w:rPrChange w:id="1" w:author="Бесконечность" w:date="2019-10-29T22:11:00Z">
            <w:rPr>
              <w:rFonts w:ascii="Times New Roman" w:hAnsi="Times New Roman" w:cs="Times New Roman"/>
              <w:sz w:val="28"/>
              <w:szCs w:val="28"/>
              <w:lang w:val="en-US"/>
            </w:rPr>
          </w:rPrChange>
        </w:rPr>
        <w:t xml:space="preserve"> </w:t>
      </w:r>
      <w:r w:rsidR="00E66ED1" w:rsidRPr="00E66ED1">
        <w:rPr>
          <w:rFonts w:ascii="Times New Roman" w:hAnsi="Times New Roman" w:cs="Times New Roman"/>
          <w:sz w:val="28"/>
          <w:szCs w:val="28"/>
        </w:rPr>
        <w:t>«Концертмейстер. Мастер концерта»</w:t>
      </w:r>
      <w:r w:rsidR="0073024E" w:rsidRPr="00E66ED1">
        <w:rPr>
          <w:rFonts w:ascii="Times New Roman" w:hAnsi="Times New Roman" w:cs="Times New Roman"/>
          <w:sz w:val="28"/>
          <w:szCs w:val="28"/>
        </w:rPr>
        <w:t>, посвященны</w:t>
      </w:r>
      <w:r w:rsidR="00E66ED1">
        <w:rPr>
          <w:rFonts w:ascii="Times New Roman" w:hAnsi="Times New Roman" w:cs="Times New Roman"/>
          <w:sz w:val="28"/>
          <w:szCs w:val="28"/>
        </w:rPr>
        <w:t>й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профессии концертмейстера. Герои передач – выдающиеся концертмейстеры</w:t>
      </w:r>
      <w:r w:rsidR="00AE4A68" w:rsidRPr="00AE4A68">
        <w:rPr>
          <w:rFonts w:ascii="Times New Roman" w:hAnsi="Times New Roman" w:cs="Times New Roman"/>
          <w:sz w:val="28"/>
          <w:szCs w:val="28"/>
        </w:rPr>
        <w:t xml:space="preserve"> </w:t>
      </w:r>
      <w:r w:rsidR="0073024E" w:rsidRPr="00E66ED1">
        <w:rPr>
          <w:rFonts w:ascii="Times New Roman" w:hAnsi="Times New Roman" w:cs="Times New Roman"/>
          <w:sz w:val="28"/>
          <w:szCs w:val="28"/>
        </w:rPr>
        <w:t>прошлого и современности.</w:t>
      </w:r>
      <w:r w:rsidR="00E66ED1">
        <w:rPr>
          <w:rFonts w:ascii="Times New Roman" w:hAnsi="Times New Roman" w:cs="Times New Roman"/>
          <w:sz w:val="28"/>
          <w:szCs w:val="28"/>
        </w:rPr>
        <w:t xml:space="preserve">  Г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остями </w:t>
      </w:r>
      <w:r w:rsidR="00E66ED1">
        <w:rPr>
          <w:rFonts w:ascii="Times New Roman" w:hAnsi="Times New Roman" w:cs="Times New Roman"/>
          <w:sz w:val="28"/>
          <w:szCs w:val="28"/>
        </w:rPr>
        <w:t>передач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были: известный концертмейстер и продюсер, директор Московского театра «Новая опера», а такж</w:t>
      </w:r>
      <w:r w:rsidR="009F5D21">
        <w:rPr>
          <w:rFonts w:ascii="Times New Roman" w:hAnsi="Times New Roman" w:cs="Times New Roman"/>
          <w:sz w:val="28"/>
          <w:szCs w:val="28"/>
        </w:rPr>
        <w:t>е основатель Арт-проекта «Тенора</w:t>
      </w:r>
      <w:r w:rsidR="00AE4A68" w:rsidRPr="00AE4A68">
        <w:rPr>
          <w:rFonts w:ascii="Times New Roman" w:hAnsi="Times New Roman" w:cs="Times New Roman"/>
          <w:sz w:val="28"/>
          <w:szCs w:val="28"/>
        </w:rPr>
        <w:t xml:space="preserve"> </w:t>
      </w:r>
      <w:r w:rsidR="009F5D2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ХI века» Дмитрий Сибирцев; солист Большого театра и лауреат международных </w:t>
      </w:r>
      <w:r w:rsidR="0073024E" w:rsidRPr="00E66ED1">
        <w:rPr>
          <w:rFonts w:ascii="Times New Roman" w:hAnsi="Times New Roman" w:cs="Times New Roman"/>
          <w:sz w:val="28"/>
          <w:szCs w:val="28"/>
        </w:rPr>
        <w:lastRenderedPageBreak/>
        <w:t>конкурсов Максим Пастер; солист Московского театра</w:t>
      </w:r>
      <w:r w:rsidR="00E66ED1">
        <w:rPr>
          <w:rFonts w:ascii="Times New Roman" w:hAnsi="Times New Roman" w:cs="Times New Roman"/>
          <w:sz w:val="28"/>
          <w:szCs w:val="28"/>
        </w:rPr>
        <w:t xml:space="preserve"> «Геликон-опера» Михаил Давыдов; пианист и профессор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Парижской</w:t>
      </w:r>
      <w:r w:rsidR="00E66ED1">
        <w:rPr>
          <w:rFonts w:ascii="Times New Roman" w:hAnsi="Times New Roman" w:cs="Times New Roman"/>
          <w:sz w:val="28"/>
          <w:szCs w:val="28"/>
        </w:rPr>
        <w:t xml:space="preserve"> консерватории, концертмейстер Максима Венгеров</w:t>
      </w:r>
      <w:proofErr w:type="gramStart"/>
      <w:r w:rsidR="00E66ED1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="00E66E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ED1">
        <w:rPr>
          <w:rFonts w:ascii="Times New Roman" w:hAnsi="Times New Roman" w:cs="Times New Roman"/>
          <w:sz w:val="28"/>
          <w:szCs w:val="28"/>
        </w:rPr>
        <w:t>Итамар</w:t>
      </w:r>
      <w:proofErr w:type="spellEnd"/>
      <w:r w:rsidR="00AE4A68" w:rsidRPr="00AE4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ED1">
        <w:rPr>
          <w:rFonts w:ascii="Times New Roman" w:hAnsi="Times New Roman" w:cs="Times New Roman"/>
          <w:sz w:val="28"/>
          <w:szCs w:val="28"/>
        </w:rPr>
        <w:t>Голан</w:t>
      </w:r>
      <w:proofErr w:type="spellEnd"/>
      <w:r w:rsidR="00E66ED1">
        <w:rPr>
          <w:rFonts w:ascii="Times New Roman" w:hAnsi="Times New Roman" w:cs="Times New Roman"/>
          <w:sz w:val="28"/>
          <w:szCs w:val="28"/>
        </w:rPr>
        <w:t>; концертмейстер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Московской Государственной консе</w:t>
      </w:r>
      <w:r w:rsidR="009F5D21">
        <w:rPr>
          <w:rFonts w:ascii="Times New Roman" w:hAnsi="Times New Roman" w:cs="Times New Roman"/>
          <w:sz w:val="28"/>
          <w:szCs w:val="28"/>
        </w:rPr>
        <w:t>рватории имени</w:t>
      </w:r>
      <w:r w:rsidR="00E66ED1">
        <w:rPr>
          <w:rFonts w:ascii="Times New Roman" w:hAnsi="Times New Roman" w:cs="Times New Roman"/>
          <w:sz w:val="28"/>
          <w:szCs w:val="28"/>
        </w:rPr>
        <w:t xml:space="preserve"> П.И. Чайковского </w:t>
      </w:r>
      <w:r w:rsidR="0073024E" w:rsidRPr="00E66ED1">
        <w:rPr>
          <w:rFonts w:ascii="Times New Roman" w:hAnsi="Times New Roman" w:cs="Times New Roman"/>
          <w:sz w:val="28"/>
          <w:szCs w:val="28"/>
        </w:rPr>
        <w:t>Татьян</w:t>
      </w:r>
      <w:r w:rsidR="00E66ED1">
        <w:rPr>
          <w:rFonts w:ascii="Times New Roman" w:hAnsi="Times New Roman" w:cs="Times New Roman"/>
          <w:sz w:val="28"/>
          <w:szCs w:val="28"/>
        </w:rPr>
        <w:t>а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Федосеев</w:t>
      </w:r>
      <w:r w:rsidR="00E66ED1">
        <w:rPr>
          <w:rFonts w:ascii="Times New Roman" w:hAnsi="Times New Roman" w:cs="Times New Roman"/>
          <w:sz w:val="28"/>
          <w:szCs w:val="28"/>
        </w:rPr>
        <w:t>а</w:t>
      </w:r>
      <w:r w:rsidR="0073024E" w:rsidRPr="00E66ED1">
        <w:rPr>
          <w:rFonts w:ascii="Times New Roman" w:hAnsi="Times New Roman" w:cs="Times New Roman"/>
          <w:sz w:val="28"/>
          <w:szCs w:val="28"/>
        </w:rPr>
        <w:t xml:space="preserve">  и др.</w:t>
      </w:r>
      <w:r w:rsidR="00AE4A68" w:rsidRPr="00AE4A68">
        <w:rPr>
          <w:rFonts w:ascii="Times New Roman" w:hAnsi="Times New Roman" w:cs="Times New Roman"/>
          <w:sz w:val="28"/>
          <w:szCs w:val="28"/>
        </w:rPr>
        <w:t xml:space="preserve"> </w:t>
      </w:r>
      <w:r w:rsidR="00E66ED1" w:rsidRPr="00E66ED1">
        <w:rPr>
          <w:rFonts w:ascii="Times New Roman" w:hAnsi="Times New Roman" w:cs="Times New Roman"/>
          <w:sz w:val="28"/>
          <w:szCs w:val="28"/>
        </w:rPr>
        <w:t>Эти музыканты на первый взгляд играют роль второго плана, однако на самом деле именно их высокое искусство позволяет солистам добиваться большого успеха.</w:t>
      </w:r>
    </w:p>
    <w:p w:rsidR="00AE4A68" w:rsidRPr="00883302" w:rsidRDefault="00AE4A68" w:rsidP="00E66E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rPrChange w:id="2" w:author="Бесконечность" w:date="2019-10-29T22:12:00Z">
            <w:rPr>
              <w:rFonts w:ascii="Times New Roman" w:hAnsi="Times New Roman" w:cs="Times New Roman"/>
              <w:sz w:val="28"/>
              <w:szCs w:val="28"/>
              <w:lang w:val="en-US"/>
            </w:rPr>
          </w:rPrChange>
        </w:rPr>
      </w:pPr>
      <w:bookmarkStart w:id="3" w:name="_GoBack"/>
      <w:bookmarkEnd w:id="3"/>
    </w:p>
    <w:p w:rsidR="007362A5" w:rsidDel="00883302" w:rsidRDefault="00AE4A68" w:rsidP="00AE4A68">
      <w:pPr>
        <w:spacing w:after="0" w:line="360" w:lineRule="auto"/>
        <w:ind w:firstLine="708"/>
        <w:jc w:val="center"/>
        <w:rPr>
          <w:del w:id="4" w:author="Бесконечность" w:date="2019-10-29T22:12:00Z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del w:id="5" w:author="Бесконечность" w:date="2019-10-29T22:12:00Z">
        <w:r w:rsidDel="00883302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delText>ИНТЕРНЕТ-РЕСУРСЫ</w:delText>
        </w:r>
      </w:del>
    </w:p>
    <w:p w:rsidR="00AE4A68" w:rsidDel="00883302" w:rsidRDefault="00AE4A68" w:rsidP="00AE4A68">
      <w:pPr>
        <w:spacing w:after="0" w:line="360" w:lineRule="auto"/>
        <w:jc w:val="both"/>
        <w:rPr>
          <w:del w:id="6" w:author="Бесконечность" w:date="2019-10-29T22:12:00Z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del w:id="7" w:author="Бесконечность" w:date="2019-10-29T22:12:00Z">
        <w:r w:rsidDel="00883302">
          <w:rPr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delText xml:space="preserve">1. </w:delText>
        </w:r>
        <w:r w:rsidR="00883302" w:rsidDel="00883302">
          <w:fldChar w:fldCharType="begin"/>
        </w:r>
        <w:r w:rsidR="00883302" w:rsidDel="00883302">
          <w:delInstrText xml:space="preserve"> HYPERLINK "http://www.muzcentrum.ru" </w:delInstrText>
        </w:r>
        <w:r w:rsidR="00883302" w:rsidDel="00883302">
          <w:fldChar w:fldCharType="separate"/>
        </w:r>
        <w:r w:rsidRPr="00B82D4D" w:rsidDel="0088330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delText>www.muzcentrum.ru</w:delText>
        </w:r>
        <w:r w:rsidR="00883302" w:rsidDel="0088330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fldChar w:fldCharType="end"/>
        </w:r>
      </w:del>
    </w:p>
    <w:p w:rsidR="00AE4A68" w:rsidDel="00883302" w:rsidRDefault="00AE4A68" w:rsidP="00AE4A68">
      <w:pPr>
        <w:spacing w:after="0" w:line="360" w:lineRule="auto"/>
        <w:jc w:val="both"/>
        <w:rPr>
          <w:del w:id="8" w:author="Бесконечность" w:date="2019-10-29T22:12:00Z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del w:id="9" w:author="Бесконечность" w:date="2019-10-29T22:12:00Z">
        <w:r w:rsidDel="00883302">
          <w:rPr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delText xml:space="preserve">2. </w:delText>
        </w:r>
        <w:r w:rsidR="00883302" w:rsidDel="00883302">
          <w:fldChar w:fldCharType="begin"/>
        </w:r>
        <w:r w:rsidR="00883302" w:rsidDel="00883302">
          <w:delInstrText xml:space="preserve"> HYPERLINK "http://www.radiobells.com" </w:delInstrText>
        </w:r>
        <w:r w:rsidR="00883302" w:rsidDel="00883302">
          <w:fldChar w:fldCharType="separate"/>
        </w:r>
        <w:r w:rsidRPr="00B82D4D" w:rsidDel="0088330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delText>www.radiobells.com</w:delText>
        </w:r>
        <w:r w:rsidR="00883302" w:rsidDel="0088330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fldChar w:fldCharType="end"/>
        </w:r>
      </w:del>
    </w:p>
    <w:p w:rsidR="00AE4A68" w:rsidDel="00883302" w:rsidRDefault="00AE4A68" w:rsidP="00AE4A68">
      <w:pPr>
        <w:spacing w:after="0" w:line="360" w:lineRule="auto"/>
        <w:jc w:val="both"/>
        <w:rPr>
          <w:del w:id="10" w:author="Бесконечность" w:date="2019-10-29T22:12:00Z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del w:id="11" w:author="Бесконечность" w:date="2019-10-29T22:12:00Z">
        <w:r w:rsidDel="00883302">
          <w:rPr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delText xml:space="preserve">3. </w:delText>
        </w:r>
        <w:r w:rsidR="00883302" w:rsidDel="00883302">
          <w:fldChar w:fldCharType="begin"/>
        </w:r>
        <w:r w:rsidR="00883302" w:rsidDel="00883302">
          <w:delInstrText xml:space="preserve"> HYPERLINK "http://www.muz-plus.ru" </w:delInstrText>
        </w:r>
        <w:r w:rsidR="00883302" w:rsidDel="00883302">
          <w:fldChar w:fldCharType="separate"/>
        </w:r>
        <w:r w:rsidRPr="00B82D4D" w:rsidDel="0088330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delText>www.muz-plus.ru</w:delText>
        </w:r>
        <w:r w:rsidR="00883302" w:rsidDel="0088330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fldChar w:fldCharType="end"/>
        </w:r>
      </w:del>
    </w:p>
    <w:p w:rsidR="00AE4A68" w:rsidRPr="00AE4A68" w:rsidDel="00883302" w:rsidRDefault="00AE4A68" w:rsidP="00AE4A68">
      <w:pPr>
        <w:spacing w:after="0" w:line="360" w:lineRule="auto"/>
        <w:jc w:val="both"/>
        <w:rPr>
          <w:del w:id="12" w:author="Бесконечность" w:date="2019-10-29T22:12:00Z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E4A68" w:rsidRPr="00AE4A68" w:rsidDel="00883302" w:rsidRDefault="00AE4A68" w:rsidP="00AE4A68">
      <w:pPr>
        <w:spacing w:after="0" w:line="360" w:lineRule="auto"/>
        <w:ind w:firstLine="708"/>
        <w:jc w:val="both"/>
        <w:rPr>
          <w:del w:id="13" w:author="Бесконечность" w:date="2019-10-29T22:12:00Z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373B" w:rsidRPr="0041373B" w:rsidRDefault="0041373B" w:rsidP="004137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41373B" w:rsidRPr="0041373B" w:rsidRDefault="0041373B" w:rsidP="004137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41373B" w:rsidRPr="0041373B" w:rsidSect="00717729">
      <w:pgSz w:w="11906" w:h="16838"/>
      <w:pgMar w:top="993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1A383F"/>
    <w:rsid w:val="000B1D31"/>
    <w:rsid w:val="001A383F"/>
    <w:rsid w:val="001F765D"/>
    <w:rsid w:val="002641C1"/>
    <w:rsid w:val="003F46FD"/>
    <w:rsid w:val="0041373B"/>
    <w:rsid w:val="0055109E"/>
    <w:rsid w:val="0058157D"/>
    <w:rsid w:val="006075FB"/>
    <w:rsid w:val="00717729"/>
    <w:rsid w:val="0073024E"/>
    <w:rsid w:val="007362A5"/>
    <w:rsid w:val="00783EBB"/>
    <w:rsid w:val="0082355F"/>
    <w:rsid w:val="00862B5A"/>
    <w:rsid w:val="008636E4"/>
    <w:rsid w:val="008706DE"/>
    <w:rsid w:val="00883302"/>
    <w:rsid w:val="00965163"/>
    <w:rsid w:val="00983A93"/>
    <w:rsid w:val="009F5D21"/>
    <w:rsid w:val="00A719A9"/>
    <w:rsid w:val="00AE4A68"/>
    <w:rsid w:val="00B10E88"/>
    <w:rsid w:val="00B44262"/>
    <w:rsid w:val="00C102C2"/>
    <w:rsid w:val="00DD5508"/>
    <w:rsid w:val="00E66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al">
    <w:name w:val="ital"/>
    <w:basedOn w:val="a0"/>
    <w:rsid w:val="003F46FD"/>
  </w:style>
  <w:style w:type="paragraph" w:styleId="a3">
    <w:name w:val="Balloon Text"/>
    <w:basedOn w:val="a"/>
    <w:link w:val="a4"/>
    <w:uiPriority w:val="99"/>
    <w:semiHidden/>
    <w:unhideWhenUsed/>
    <w:rsid w:val="0041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73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4A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al">
    <w:name w:val="ital"/>
    <w:basedOn w:val="a0"/>
    <w:rsid w:val="003F46FD"/>
  </w:style>
  <w:style w:type="paragraph" w:styleId="a3">
    <w:name w:val="Balloon Text"/>
    <w:basedOn w:val="a"/>
    <w:link w:val="a4"/>
    <w:uiPriority w:val="99"/>
    <w:semiHidden/>
    <w:unhideWhenUsed/>
    <w:rsid w:val="0041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9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5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7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3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9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5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8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7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0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8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0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1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0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3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9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8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1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93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1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8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5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2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8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5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0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5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9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8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5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1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1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6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2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3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13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4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3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8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7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1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7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3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6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5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2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9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0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0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4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9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1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8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6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2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9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1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3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9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8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62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1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8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9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8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0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2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6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6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1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5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3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3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0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0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0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4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9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A7482-7022-4DBA-A2CC-AC96B8C9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Бесконечность</dc:creator>
  <cp:keywords/>
  <dc:description/>
  <cp:lastModifiedBy>Бесконечность</cp:lastModifiedBy>
  <cp:revision>7</cp:revision>
  <dcterms:created xsi:type="dcterms:W3CDTF">2014-11-29T15:57:00Z</dcterms:created>
  <dcterms:modified xsi:type="dcterms:W3CDTF">2019-10-29T19:13:00Z</dcterms:modified>
</cp:coreProperties>
</file>