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D7" w:rsidRPr="00E80B63" w:rsidRDefault="009C2FA0" w:rsidP="009C2F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0B63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="007B57D7" w:rsidRPr="00E80B63">
        <w:rPr>
          <w:rFonts w:ascii="Times New Roman" w:hAnsi="Times New Roman" w:cs="Times New Roman"/>
          <w:b/>
          <w:sz w:val="28"/>
          <w:szCs w:val="28"/>
        </w:rPr>
        <w:t>Активные формы и методы обучения</w:t>
      </w:r>
      <w:r w:rsidRPr="00E80B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7D7" w:rsidRPr="00E80B63">
        <w:rPr>
          <w:rFonts w:ascii="Times New Roman" w:hAnsi="Times New Roman" w:cs="Times New Roman"/>
          <w:b/>
          <w:sz w:val="28"/>
          <w:szCs w:val="28"/>
        </w:rPr>
        <w:t>на уроках русского языка и литературы</w:t>
      </w:r>
    </w:p>
    <w:p w:rsidR="007B57D7" w:rsidRPr="009C2FA0" w:rsidRDefault="00F36530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Я работаю над проблемой поиска и широкого использования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активных  форм  и  методов,  стимулирующих  сознательное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отношение  учащихся  к  процессу  обучения  русского  языка  и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>литературы,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>уже несколько лет.</w:t>
      </w:r>
    </w:p>
    <w:p w:rsidR="007B57D7" w:rsidRPr="009C2FA0" w:rsidRDefault="00E80B63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Современному  обществу  нужны  грамотные,  всесторонне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развитые,   свободные,   самоопределяющиеся   личности,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адаптирующиеся  в  коллективе  и  </w:t>
      </w:r>
      <w:proofErr w:type="gramStart"/>
      <w:r w:rsidR="007B57D7" w:rsidRPr="009C2FA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C2FA0">
        <w:rPr>
          <w:rFonts w:ascii="Times New Roman" w:hAnsi="Times New Roman" w:cs="Times New Roman"/>
          <w:sz w:val="28"/>
          <w:szCs w:val="28"/>
        </w:rPr>
        <w:t xml:space="preserve"> о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бществе. </w:t>
      </w:r>
    </w:p>
    <w:p w:rsidR="007B57D7" w:rsidRPr="009C2FA0" w:rsidRDefault="00E80B63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Использование  активных  форм  и  методов  обучения  помогает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7B57D7" w:rsidRPr="009C2FA0">
        <w:rPr>
          <w:rFonts w:ascii="Times New Roman" w:hAnsi="Times New Roman" w:cs="Times New Roman"/>
          <w:sz w:val="28"/>
          <w:szCs w:val="28"/>
        </w:rPr>
        <w:t>активизировать</w:t>
      </w:r>
    </w:p>
    <w:p w:rsidR="007B57D7" w:rsidRPr="009C2FA0" w:rsidRDefault="007B57D7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2FA0">
        <w:rPr>
          <w:rFonts w:ascii="Times New Roman" w:hAnsi="Times New Roman" w:cs="Times New Roman"/>
          <w:sz w:val="28"/>
          <w:szCs w:val="28"/>
        </w:rPr>
        <w:t xml:space="preserve">познавательную   деятельность   учащихся,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Pr="009C2FA0">
        <w:rPr>
          <w:rFonts w:ascii="Times New Roman" w:hAnsi="Times New Roman" w:cs="Times New Roman"/>
          <w:sz w:val="28"/>
          <w:szCs w:val="28"/>
        </w:rPr>
        <w:t xml:space="preserve">обеспечить  заинтересованную  позицию  наибольшего  количества 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Pr="009C2FA0">
        <w:rPr>
          <w:rFonts w:ascii="Times New Roman" w:hAnsi="Times New Roman" w:cs="Times New Roman"/>
          <w:sz w:val="28"/>
          <w:szCs w:val="28"/>
        </w:rPr>
        <w:t>учеников,  дает  возможность  задействовать  всех,  даже  самых слабых.</w:t>
      </w:r>
    </w:p>
    <w:p w:rsidR="007B57D7" w:rsidRPr="009C2FA0" w:rsidRDefault="00ED000A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B57D7" w:rsidRPr="009C2FA0">
        <w:rPr>
          <w:rFonts w:ascii="Times New Roman" w:hAnsi="Times New Roman" w:cs="Times New Roman"/>
          <w:b/>
          <w:sz w:val="28"/>
          <w:szCs w:val="28"/>
        </w:rPr>
        <w:t>Цель:</w:t>
      </w:r>
      <w:r w:rsidR="007B57D7" w:rsidRPr="009C2FA0">
        <w:rPr>
          <w:rFonts w:ascii="Times New Roman" w:hAnsi="Times New Roman" w:cs="Times New Roman"/>
          <w:sz w:val="28"/>
          <w:szCs w:val="28"/>
        </w:rPr>
        <w:t xml:space="preserve"> развитие  творческого  потенциала  личности путем использования на уроках русского языка и литературы активных форм и методов учебной деятельности.</w:t>
      </w:r>
    </w:p>
    <w:p w:rsidR="007B57D7" w:rsidRPr="00ED000A" w:rsidRDefault="00ED000A" w:rsidP="009C2F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57D7" w:rsidRPr="00ED000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B57D7" w:rsidRPr="009C2FA0" w:rsidRDefault="007B57D7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2FA0">
        <w:rPr>
          <w:rFonts w:ascii="Times New Roman" w:hAnsi="Times New Roman" w:cs="Times New Roman"/>
          <w:sz w:val="28"/>
          <w:szCs w:val="28"/>
        </w:rPr>
        <w:t>-поиск активных форм и методов формирования прочных знаний, умений, навыков учащихся;</w:t>
      </w:r>
    </w:p>
    <w:p w:rsidR="007B57D7" w:rsidRPr="009C2FA0" w:rsidRDefault="007B57D7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2FA0">
        <w:rPr>
          <w:rFonts w:ascii="Times New Roman" w:hAnsi="Times New Roman" w:cs="Times New Roman"/>
          <w:sz w:val="28"/>
          <w:szCs w:val="28"/>
        </w:rPr>
        <w:t xml:space="preserve">-формирование  </w:t>
      </w:r>
      <w:proofErr w:type="spellStart"/>
      <w:r w:rsidRPr="009C2FA0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9C2FA0">
        <w:rPr>
          <w:rFonts w:ascii="Times New Roman" w:hAnsi="Times New Roman" w:cs="Times New Roman"/>
          <w:sz w:val="28"/>
          <w:szCs w:val="28"/>
        </w:rPr>
        <w:t xml:space="preserve">  умений  и  навыков  с  учетом </w:t>
      </w:r>
      <w:r w:rsidR="009C2FA0">
        <w:rPr>
          <w:rFonts w:ascii="Times New Roman" w:hAnsi="Times New Roman" w:cs="Times New Roman"/>
          <w:sz w:val="28"/>
          <w:szCs w:val="28"/>
        </w:rPr>
        <w:t>в</w:t>
      </w:r>
      <w:r w:rsidRPr="009C2FA0">
        <w:rPr>
          <w:rFonts w:ascii="Times New Roman" w:hAnsi="Times New Roman" w:cs="Times New Roman"/>
          <w:sz w:val="28"/>
          <w:szCs w:val="28"/>
        </w:rPr>
        <w:t>озрастных</w:t>
      </w:r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Pr="009C2FA0">
        <w:rPr>
          <w:rFonts w:ascii="Times New Roman" w:hAnsi="Times New Roman" w:cs="Times New Roman"/>
          <w:sz w:val="28"/>
          <w:szCs w:val="28"/>
        </w:rPr>
        <w:t>и психологических особенностей учащихся;</w:t>
      </w:r>
    </w:p>
    <w:p w:rsidR="007B57D7" w:rsidRPr="009C2FA0" w:rsidRDefault="007B57D7" w:rsidP="009C2FA0">
      <w:pPr>
        <w:spacing w:after="0"/>
        <w:rPr>
          <w:ins w:id="0" w:author="Unknown"/>
          <w:rFonts w:ascii="Times New Roman" w:hAnsi="Times New Roman" w:cs="Times New Roman"/>
          <w:sz w:val="28"/>
          <w:szCs w:val="28"/>
        </w:rPr>
      </w:pPr>
      <w:ins w:id="1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включение  каждого  ученика  в  активную  творческую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3" w:author="Unknown">
        <w:r w:rsidRPr="009C2FA0">
          <w:rPr>
            <w:rFonts w:ascii="Times New Roman" w:hAnsi="Times New Roman" w:cs="Times New Roman"/>
            <w:sz w:val="28"/>
            <w:szCs w:val="28"/>
          </w:rPr>
          <w:t>деятельность;</w:t>
        </w:r>
      </w:ins>
    </w:p>
    <w:p w:rsidR="007B57D7" w:rsidRPr="009C2FA0" w:rsidRDefault="007B57D7" w:rsidP="009C2FA0">
      <w:pPr>
        <w:spacing w:after="0"/>
        <w:rPr>
          <w:ins w:id="4" w:author="Unknown"/>
          <w:rFonts w:ascii="Times New Roman" w:hAnsi="Times New Roman" w:cs="Times New Roman"/>
          <w:sz w:val="28"/>
          <w:szCs w:val="28"/>
        </w:rPr>
      </w:pPr>
      <w:ins w:id="5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6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усиление практической направленности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7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обучения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8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русскому языку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9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и литературе на основе вовлечения учащихся в различные виды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" w:author="Unknown">
        <w:r w:rsidRPr="009C2FA0">
          <w:rPr>
            <w:rFonts w:ascii="Times New Roman" w:hAnsi="Times New Roman" w:cs="Times New Roman"/>
            <w:sz w:val="28"/>
            <w:szCs w:val="28"/>
          </w:rPr>
          <w:t>деятельности;</w:t>
        </w:r>
      </w:ins>
    </w:p>
    <w:p w:rsidR="007B57D7" w:rsidRPr="009C2FA0" w:rsidRDefault="007B57D7" w:rsidP="009C2FA0">
      <w:pPr>
        <w:spacing w:after="0"/>
        <w:rPr>
          <w:ins w:id="11" w:author="Unknown"/>
          <w:rFonts w:ascii="Times New Roman" w:hAnsi="Times New Roman" w:cs="Times New Roman"/>
          <w:sz w:val="28"/>
          <w:szCs w:val="28"/>
        </w:rPr>
      </w:pPr>
      <w:ins w:id="12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3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создание на уроках русского языка атмосферы сотрудничества,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4" w:author="Unknown">
        <w:r w:rsidRPr="009C2FA0">
          <w:rPr>
            <w:rFonts w:ascii="Times New Roman" w:hAnsi="Times New Roman" w:cs="Times New Roman"/>
            <w:sz w:val="28"/>
            <w:szCs w:val="28"/>
          </w:rPr>
          <w:t>сопереживания, взаимной поддержки.</w:t>
        </w:r>
      </w:ins>
    </w:p>
    <w:p w:rsidR="007B57D7" w:rsidRPr="009C2FA0" w:rsidRDefault="00ED000A" w:rsidP="009C2FA0">
      <w:pPr>
        <w:spacing w:after="0"/>
        <w:rPr>
          <w:ins w:id="15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1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С. Смит утверждал: «Разум дан человеку, чтобы познавать мир,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чтобы вновь и вновь давать имена явлениям и предметам. Но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важно, чтобы путь познания продолжался по инициативе самого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человека, чтобы тот был не объектом, а субъектом освоения тайн </w:t>
        </w:r>
      </w:ins>
    </w:p>
    <w:p w:rsidR="007B57D7" w:rsidRPr="009C2FA0" w:rsidRDefault="007B57D7" w:rsidP="009C2FA0">
      <w:pPr>
        <w:spacing w:after="0"/>
        <w:rPr>
          <w:ins w:id="20" w:author="Unknown"/>
          <w:rFonts w:ascii="Times New Roman" w:hAnsi="Times New Roman" w:cs="Times New Roman"/>
          <w:sz w:val="28"/>
          <w:szCs w:val="28"/>
        </w:rPr>
      </w:pPr>
      <w:ins w:id="21" w:author="Unknown">
        <w:r w:rsidRPr="009C2FA0">
          <w:rPr>
            <w:rFonts w:ascii="Times New Roman" w:hAnsi="Times New Roman" w:cs="Times New Roman"/>
            <w:sz w:val="28"/>
            <w:szCs w:val="28"/>
          </w:rPr>
          <w:t>мира»</w:t>
        </w:r>
      </w:ins>
    </w:p>
    <w:p w:rsidR="007B57D7" w:rsidRPr="009C2FA0" w:rsidRDefault="00ED000A" w:rsidP="009C2FA0">
      <w:pPr>
        <w:spacing w:after="0"/>
        <w:rPr>
          <w:ins w:id="22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3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В  обучении  своих  учеников  я  руководствуюсь  принципом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2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«Ученик  не  объект,  а  субъект  образовательного  процесса».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2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Воплотить этот принцип в практическую деятельность помогают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2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активные формы и методы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r w:rsidR="009C2FA0" w:rsidRPr="009C2FA0">
        <w:rPr>
          <w:rFonts w:ascii="Times New Roman" w:hAnsi="Times New Roman" w:cs="Times New Roman"/>
          <w:sz w:val="28"/>
          <w:szCs w:val="28"/>
        </w:rPr>
        <w:t xml:space="preserve"> </w:t>
      </w:r>
      <w:ins w:id="2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(таблицы)</w:t>
        </w:r>
      </w:ins>
    </w:p>
    <w:p w:rsidR="007B57D7" w:rsidRPr="009C2FA0" w:rsidRDefault="00ED000A" w:rsidP="009C2FA0">
      <w:pPr>
        <w:spacing w:after="0"/>
        <w:rPr>
          <w:ins w:id="28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Условно активные формы обучения можно разделить </w:t>
        </w:r>
        <w:proofErr w:type="gramStart"/>
        <w:r w:rsidR="007B57D7" w:rsidRPr="009C2FA0">
          <w:rPr>
            <w:rFonts w:ascii="Times New Roman" w:hAnsi="Times New Roman" w:cs="Times New Roman"/>
            <w:sz w:val="28"/>
            <w:szCs w:val="28"/>
          </w:rPr>
          <w:t>на</w:t>
        </w:r>
        <w:proofErr w:type="gramEnd"/>
        <w:r w:rsidR="007B57D7" w:rsidRPr="009C2FA0">
          <w:rPr>
            <w:rFonts w:ascii="Times New Roman" w:hAnsi="Times New Roman" w:cs="Times New Roman"/>
            <w:sz w:val="28"/>
            <w:szCs w:val="28"/>
          </w:rPr>
          <w:t>:</w:t>
        </w:r>
      </w:ins>
    </w:p>
    <w:p w:rsidR="007B57D7" w:rsidRPr="009C2FA0" w:rsidRDefault="007B57D7" w:rsidP="009C2FA0">
      <w:pPr>
        <w:spacing w:after="0"/>
        <w:rPr>
          <w:ins w:id="30" w:author="Unknown"/>
          <w:rFonts w:ascii="Times New Roman" w:hAnsi="Times New Roman" w:cs="Times New Roman"/>
          <w:sz w:val="28"/>
          <w:szCs w:val="28"/>
        </w:rPr>
      </w:pPr>
      <w:ins w:id="31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32" w:author="Unknown">
        <w:r w:rsidRPr="009C2FA0">
          <w:rPr>
            <w:rFonts w:ascii="Times New Roman" w:hAnsi="Times New Roman" w:cs="Times New Roman"/>
            <w:sz w:val="28"/>
            <w:szCs w:val="28"/>
          </w:rPr>
          <w:t>активные формы уроков;</w:t>
        </w:r>
      </w:ins>
    </w:p>
    <w:p w:rsidR="007B57D7" w:rsidRPr="009C2FA0" w:rsidRDefault="007B57D7" w:rsidP="009C2FA0">
      <w:pPr>
        <w:spacing w:after="0"/>
        <w:rPr>
          <w:ins w:id="33" w:author="Unknown"/>
          <w:rFonts w:ascii="Times New Roman" w:hAnsi="Times New Roman" w:cs="Times New Roman"/>
          <w:sz w:val="28"/>
          <w:szCs w:val="28"/>
        </w:rPr>
      </w:pPr>
      <w:ins w:id="34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35" w:author="Unknown">
        <w:r w:rsidRPr="009C2FA0">
          <w:rPr>
            <w:rFonts w:ascii="Times New Roman" w:hAnsi="Times New Roman" w:cs="Times New Roman"/>
            <w:sz w:val="28"/>
            <w:szCs w:val="28"/>
          </w:rPr>
          <w:t>активные методы и приемы обучения;</w:t>
        </w:r>
      </w:ins>
    </w:p>
    <w:p w:rsidR="007B57D7" w:rsidRPr="009C2FA0" w:rsidRDefault="007B57D7" w:rsidP="009C2FA0">
      <w:pPr>
        <w:spacing w:after="0"/>
        <w:rPr>
          <w:ins w:id="36" w:author="Unknown"/>
          <w:rFonts w:ascii="Times New Roman" w:hAnsi="Times New Roman" w:cs="Times New Roman"/>
          <w:sz w:val="28"/>
          <w:szCs w:val="28"/>
        </w:rPr>
      </w:pPr>
      <w:ins w:id="37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38" w:author="Unknown">
        <w:r w:rsidRPr="009C2FA0">
          <w:rPr>
            <w:rFonts w:ascii="Times New Roman" w:hAnsi="Times New Roman" w:cs="Times New Roman"/>
            <w:sz w:val="28"/>
            <w:szCs w:val="28"/>
          </w:rPr>
          <w:t>активизацию исследовательской деятельности.</w:t>
        </w:r>
      </w:ins>
    </w:p>
    <w:p w:rsidR="007B57D7" w:rsidRPr="009C2FA0" w:rsidRDefault="00E80B63" w:rsidP="009C2FA0">
      <w:pPr>
        <w:spacing w:after="0"/>
        <w:rPr>
          <w:ins w:id="39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ins w:id="4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Рассмотрим подробнее каждую из составляющих.</w:t>
        </w:r>
      </w:ins>
    </w:p>
    <w:p w:rsidR="007B57D7" w:rsidRPr="009C2FA0" w:rsidRDefault="00E80B63" w:rsidP="009C2FA0">
      <w:pPr>
        <w:spacing w:after="0"/>
        <w:rPr>
          <w:ins w:id="41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ins w:id="42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Активные формы уроков.</w:t>
        </w:r>
      </w:ins>
    </w:p>
    <w:p w:rsidR="007B57D7" w:rsidRPr="009C2FA0" w:rsidRDefault="007B57D7" w:rsidP="009C2FA0">
      <w:pPr>
        <w:spacing w:after="0"/>
        <w:rPr>
          <w:ins w:id="43" w:author="Unknown"/>
          <w:rFonts w:ascii="Times New Roman" w:hAnsi="Times New Roman" w:cs="Times New Roman"/>
          <w:sz w:val="28"/>
          <w:szCs w:val="28"/>
        </w:rPr>
      </w:pPr>
      <w:ins w:id="44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45" w:author="Unknown">
        <w:r w:rsidRPr="009C2FA0">
          <w:rPr>
            <w:rFonts w:ascii="Times New Roman" w:hAnsi="Times New Roman" w:cs="Times New Roman"/>
            <w:sz w:val="28"/>
            <w:szCs w:val="28"/>
          </w:rPr>
          <w:t>интегрированные уроки;</w:t>
        </w:r>
      </w:ins>
    </w:p>
    <w:p w:rsidR="007B57D7" w:rsidRPr="009C2FA0" w:rsidRDefault="007B57D7" w:rsidP="009C2FA0">
      <w:pPr>
        <w:spacing w:after="0"/>
        <w:rPr>
          <w:ins w:id="46" w:author="Unknown"/>
          <w:rFonts w:ascii="Times New Roman" w:hAnsi="Times New Roman" w:cs="Times New Roman"/>
          <w:sz w:val="28"/>
          <w:szCs w:val="28"/>
        </w:rPr>
      </w:pPr>
      <w:ins w:id="47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48" w:author="Unknown">
        <w:r w:rsidRPr="009C2FA0">
          <w:rPr>
            <w:rFonts w:ascii="Times New Roman" w:hAnsi="Times New Roman" w:cs="Times New Roman"/>
            <w:sz w:val="28"/>
            <w:szCs w:val="28"/>
          </w:rPr>
          <w:t>урок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49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50" w:author="Unknown">
        <w:r w:rsidRPr="009C2FA0">
          <w:rPr>
            <w:rFonts w:ascii="Times New Roman" w:hAnsi="Times New Roman" w:cs="Times New Roman"/>
            <w:sz w:val="28"/>
            <w:szCs w:val="28"/>
          </w:rPr>
          <w:t>исследование;</w:t>
        </w:r>
      </w:ins>
    </w:p>
    <w:p w:rsidR="007B57D7" w:rsidRPr="009C2FA0" w:rsidRDefault="007B57D7" w:rsidP="009C2FA0">
      <w:pPr>
        <w:spacing w:after="0"/>
        <w:rPr>
          <w:ins w:id="51" w:author="Unknown"/>
          <w:rFonts w:ascii="Times New Roman" w:hAnsi="Times New Roman" w:cs="Times New Roman"/>
          <w:sz w:val="28"/>
          <w:szCs w:val="28"/>
        </w:rPr>
      </w:pPr>
      <w:ins w:id="52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53" w:author="Unknown">
        <w:r w:rsidRPr="009C2FA0">
          <w:rPr>
            <w:rFonts w:ascii="Times New Roman" w:hAnsi="Times New Roman" w:cs="Times New Roman"/>
            <w:sz w:val="28"/>
            <w:szCs w:val="28"/>
          </w:rPr>
          <w:t>урок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54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55" w:author="Unknown">
        <w:r w:rsidRPr="009C2FA0">
          <w:rPr>
            <w:rFonts w:ascii="Times New Roman" w:hAnsi="Times New Roman" w:cs="Times New Roman"/>
            <w:sz w:val="28"/>
            <w:szCs w:val="28"/>
          </w:rPr>
          <w:t>консультация;</w:t>
        </w:r>
      </w:ins>
    </w:p>
    <w:p w:rsidR="007B57D7" w:rsidRPr="009C2FA0" w:rsidRDefault="007B57D7" w:rsidP="009C2FA0">
      <w:pPr>
        <w:spacing w:after="0"/>
        <w:rPr>
          <w:ins w:id="56" w:author="Unknown"/>
          <w:rFonts w:ascii="Times New Roman" w:hAnsi="Times New Roman" w:cs="Times New Roman"/>
          <w:sz w:val="28"/>
          <w:szCs w:val="28"/>
        </w:rPr>
      </w:pPr>
      <w:ins w:id="57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58" w:author="Unknown">
        <w:r w:rsidRPr="009C2FA0">
          <w:rPr>
            <w:rFonts w:ascii="Times New Roman" w:hAnsi="Times New Roman" w:cs="Times New Roman"/>
            <w:sz w:val="28"/>
            <w:szCs w:val="28"/>
          </w:rPr>
          <w:t>игровые формы уроков;</w:t>
        </w:r>
      </w:ins>
    </w:p>
    <w:p w:rsidR="007B57D7" w:rsidRPr="009C2FA0" w:rsidRDefault="007B57D7" w:rsidP="009C2FA0">
      <w:pPr>
        <w:spacing w:after="0"/>
        <w:rPr>
          <w:ins w:id="59" w:author="Unknown"/>
          <w:rFonts w:ascii="Times New Roman" w:hAnsi="Times New Roman" w:cs="Times New Roman"/>
          <w:sz w:val="28"/>
          <w:szCs w:val="28"/>
        </w:rPr>
      </w:pPr>
      <w:ins w:id="60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61" w:author="Unknown">
        <w:r w:rsidRPr="009C2FA0">
          <w:rPr>
            <w:rFonts w:ascii="Times New Roman" w:hAnsi="Times New Roman" w:cs="Times New Roman"/>
            <w:sz w:val="28"/>
            <w:szCs w:val="28"/>
          </w:rPr>
          <w:t>мультимедийные</w:t>
        </w:r>
      </w:ins>
      <w:proofErr w:type="spellEnd"/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62" w:author="Unknown">
        <w:r w:rsidRPr="009C2FA0">
          <w:rPr>
            <w:rFonts w:ascii="Times New Roman" w:hAnsi="Times New Roman" w:cs="Times New Roman"/>
            <w:sz w:val="28"/>
            <w:szCs w:val="28"/>
          </w:rPr>
          <w:t>технологии обучения.</w:t>
        </w:r>
      </w:ins>
    </w:p>
    <w:p w:rsidR="007B57D7" w:rsidRPr="009C2FA0" w:rsidRDefault="00ED000A" w:rsidP="009C2FA0">
      <w:pPr>
        <w:spacing w:after="0"/>
        <w:rPr>
          <w:ins w:id="63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ins w:id="6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Остановимся более подробно на некоторых из них.</w:t>
        </w:r>
      </w:ins>
    </w:p>
    <w:p w:rsidR="007B57D7" w:rsidRPr="009C2FA0" w:rsidRDefault="00ED000A" w:rsidP="009C2FA0">
      <w:pPr>
        <w:spacing w:after="0"/>
        <w:rPr>
          <w:ins w:id="65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6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Игровые формы уроков.</w:t>
        </w:r>
      </w:ins>
    </w:p>
    <w:p w:rsidR="007B57D7" w:rsidRPr="009C2FA0" w:rsidRDefault="00ED000A" w:rsidP="009C2FA0">
      <w:pPr>
        <w:spacing w:after="0"/>
        <w:rPr>
          <w:ins w:id="67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6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Игра представляет собой первую доступную для школьника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6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форму  деятельности,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7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которая  предполагает  сознательное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71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воспитание и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72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усовершенствование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73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новых действий.</w:t>
        </w:r>
      </w:ins>
    </w:p>
    <w:p w:rsidR="009C2FA0" w:rsidRDefault="00ED000A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7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В  обучении  русскому  языку  и  литературе  наиболее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7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интересными являются такие игровые формы уроков, как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FA0" w:rsidRDefault="009C2FA0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ins w:id="7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урок</w:t>
        </w:r>
      </w:ins>
      <w:r>
        <w:rPr>
          <w:rFonts w:ascii="Times New Roman" w:hAnsi="Times New Roman" w:cs="Times New Roman"/>
          <w:sz w:val="28"/>
          <w:szCs w:val="28"/>
        </w:rPr>
        <w:t xml:space="preserve"> </w:t>
      </w:r>
      <w:ins w:id="7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>
        <w:rPr>
          <w:rFonts w:ascii="Times New Roman" w:hAnsi="Times New Roman" w:cs="Times New Roman"/>
          <w:sz w:val="28"/>
          <w:szCs w:val="28"/>
        </w:rPr>
        <w:t xml:space="preserve"> </w:t>
      </w:r>
      <w:ins w:id="7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суд;</w:t>
        </w:r>
      </w:ins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7D7" w:rsidRPr="009C2FA0" w:rsidRDefault="007B57D7" w:rsidP="009C2FA0">
      <w:pPr>
        <w:spacing w:after="0"/>
        <w:rPr>
          <w:ins w:id="79" w:author="Unknown"/>
          <w:rFonts w:ascii="Times New Roman" w:hAnsi="Times New Roman" w:cs="Times New Roman"/>
          <w:sz w:val="28"/>
          <w:szCs w:val="28"/>
        </w:rPr>
      </w:pPr>
      <w:ins w:id="80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81" w:author="Unknown">
        <w:r w:rsidRPr="009C2FA0">
          <w:rPr>
            <w:rFonts w:ascii="Times New Roman" w:hAnsi="Times New Roman" w:cs="Times New Roman"/>
            <w:sz w:val="28"/>
            <w:szCs w:val="28"/>
          </w:rPr>
          <w:t>урок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82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83" w:author="Unknown">
        <w:r w:rsidRPr="009C2FA0">
          <w:rPr>
            <w:rFonts w:ascii="Times New Roman" w:hAnsi="Times New Roman" w:cs="Times New Roman"/>
            <w:sz w:val="28"/>
            <w:szCs w:val="28"/>
          </w:rPr>
          <w:t>подготовка к постановке спектакля или фильма;</w:t>
        </w:r>
      </w:ins>
    </w:p>
    <w:p w:rsidR="007B57D7" w:rsidRPr="009C2FA0" w:rsidRDefault="007B57D7" w:rsidP="009C2FA0">
      <w:pPr>
        <w:spacing w:after="0"/>
        <w:rPr>
          <w:ins w:id="84" w:author="Unknown"/>
          <w:rFonts w:ascii="Times New Roman" w:hAnsi="Times New Roman" w:cs="Times New Roman"/>
          <w:sz w:val="28"/>
          <w:szCs w:val="28"/>
        </w:rPr>
      </w:pPr>
      <w:ins w:id="85" w:author="Unknown">
        <w:r w:rsidRPr="009C2FA0">
          <w:rPr>
            <w:rFonts w:ascii="Times New Roman" w:hAnsi="Times New Roman" w:cs="Times New Roman"/>
            <w:sz w:val="28"/>
            <w:szCs w:val="28"/>
          </w:rPr>
          <w:t>-урок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86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87" w:author="Unknown">
        <w:r w:rsidRPr="009C2FA0">
          <w:rPr>
            <w:rFonts w:ascii="Times New Roman" w:hAnsi="Times New Roman" w:cs="Times New Roman"/>
            <w:sz w:val="28"/>
            <w:szCs w:val="28"/>
          </w:rPr>
          <w:t>спектакль или концерт;</w:t>
        </w:r>
      </w:ins>
    </w:p>
    <w:p w:rsidR="007B57D7" w:rsidRPr="009C2FA0" w:rsidRDefault="007B57D7" w:rsidP="009C2FA0">
      <w:pPr>
        <w:spacing w:after="0"/>
        <w:rPr>
          <w:ins w:id="88" w:author="Unknown"/>
          <w:rFonts w:ascii="Times New Roman" w:hAnsi="Times New Roman" w:cs="Times New Roman"/>
          <w:sz w:val="28"/>
          <w:szCs w:val="28"/>
        </w:rPr>
      </w:pPr>
      <w:ins w:id="89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90" w:author="Unknown">
        <w:r w:rsidRPr="009C2FA0">
          <w:rPr>
            <w:rFonts w:ascii="Times New Roman" w:hAnsi="Times New Roman" w:cs="Times New Roman"/>
            <w:sz w:val="28"/>
            <w:szCs w:val="28"/>
          </w:rPr>
          <w:t>урок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91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92" w:author="Unknown">
        <w:r w:rsidRPr="009C2FA0">
          <w:rPr>
            <w:rFonts w:ascii="Times New Roman" w:hAnsi="Times New Roman" w:cs="Times New Roman"/>
            <w:sz w:val="28"/>
            <w:szCs w:val="28"/>
          </w:rPr>
          <w:t>конференция;</w:t>
        </w:r>
      </w:ins>
    </w:p>
    <w:p w:rsidR="007B57D7" w:rsidRPr="009C2FA0" w:rsidRDefault="007B57D7" w:rsidP="009C2FA0">
      <w:pPr>
        <w:spacing w:after="0"/>
        <w:rPr>
          <w:ins w:id="93" w:author="Unknown"/>
          <w:rFonts w:ascii="Times New Roman" w:hAnsi="Times New Roman" w:cs="Times New Roman"/>
          <w:sz w:val="28"/>
          <w:szCs w:val="28"/>
        </w:rPr>
      </w:pPr>
      <w:ins w:id="94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95" w:author="Unknown">
        <w:r w:rsidRPr="009C2FA0">
          <w:rPr>
            <w:rFonts w:ascii="Times New Roman" w:hAnsi="Times New Roman" w:cs="Times New Roman"/>
            <w:sz w:val="28"/>
            <w:szCs w:val="28"/>
          </w:rPr>
          <w:t>урок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96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97" w:author="Unknown">
        <w:r w:rsidRPr="009C2FA0">
          <w:rPr>
            <w:rFonts w:ascii="Times New Roman" w:hAnsi="Times New Roman" w:cs="Times New Roman"/>
            <w:sz w:val="28"/>
            <w:szCs w:val="28"/>
          </w:rPr>
          <w:t>КВН.</w:t>
        </w:r>
      </w:ins>
    </w:p>
    <w:p w:rsidR="007B57D7" w:rsidRPr="009C2FA0" w:rsidRDefault="00ED000A" w:rsidP="009C2FA0">
      <w:pPr>
        <w:spacing w:after="0"/>
        <w:rPr>
          <w:ins w:id="98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9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Данные формы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уроков делают ученика субъектом урока не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1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только при проведении, но и на этапе подготовки, обеспечивают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2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активную  заинтересованную  позицию наибольшего  количества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3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учеников  (многообразие  ролей  дает  возможность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задействовать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всех, даже самых слабых).</w:t>
        </w:r>
      </w:ins>
    </w:p>
    <w:p w:rsidR="007B57D7" w:rsidRPr="009C2FA0" w:rsidRDefault="00ED000A" w:rsidP="009C2FA0">
      <w:pPr>
        <w:spacing w:after="0"/>
        <w:rPr>
          <w:ins w:id="106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10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Интеграция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0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наиболее активно используемый в практике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1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принцип обучения. Спектр предметов, преподаваемых на основе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11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данного принципа, достаточно широк: литература, музыка,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12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история, искусство. Так, например, анализ эпизода литературного </w:t>
        </w:r>
      </w:ins>
    </w:p>
    <w:p w:rsidR="007B57D7" w:rsidRPr="009C2FA0" w:rsidRDefault="007B57D7" w:rsidP="009C2FA0">
      <w:pPr>
        <w:spacing w:after="0"/>
        <w:rPr>
          <w:ins w:id="113" w:author="Unknown"/>
          <w:rFonts w:ascii="Times New Roman" w:hAnsi="Times New Roman" w:cs="Times New Roman"/>
          <w:sz w:val="28"/>
          <w:szCs w:val="28"/>
        </w:rPr>
      </w:pPr>
      <w:ins w:id="114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произведения может стать основой интегрированного урока по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15" w:author="Unknown">
        <w:r w:rsidRPr="009C2FA0">
          <w:rPr>
            <w:rFonts w:ascii="Times New Roman" w:hAnsi="Times New Roman" w:cs="Times New Roman"/>
            <w:sz w:val="28"/>
            <w:szCs w:val="28"/>
          </w:rPr>
          <w:t>подготовке к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16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написанию изложения (особенно в 9 классе). </w:t>
        </w:r>
      </w:ins>
    </w:p>
    <w:p w:rsidR="007B57D7" w:rsidRPr="009C2FA0" w:rsidRDefault="00ED000A" w:rsidP="009C2FA0">
      <w:pPr>
        <w:spacing w:after="0"/>
        <w:rPr>
          <w:ins w:id="117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ins w:id="11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Совместный, комплексный анализ эпизода поможет не только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1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глубже проникнуть в тайны писательского мастерства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2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(психологизм, роль художественной </w:t>
        </w:r>
        <w:proofErr w:type="spellStart"/>
        <w:r w:rsidR="007B57D7" w:rsidRPr="009C2FA0">
          <w:rPr>
            <w:rFonts w:ascii="Times New Roman" w:hAnsi="Times New Roman" w:cs="Times New Roman"/>
            <w:sz w:val="28"/>
            <w:szCs w:val="28"/>
          </w:rPr>
          <w:t>детал</w:t>
        </w:r>
        <w:proofErr w:type="spellEnd"/>
        <w:proofErr w:type="gramEnd"/>
      </w:ins>
    </w:p>
    <w:p w:rsidR="007B57D7" w:rsidRPr="009C2FA0" w:rsidRDefault="007B57D7" w:rsidP="009C2FA0">
      <w:pPr>
        <w:spacing w:after="0"/>
        <w:rPr>
          <w:ins w:id="121" w:author="Unknown"/>
          <w:rFonts w:ascii="Times New Roman" w:hAnsi="Times New Roman" w:cs="Times New Roman"/>
          <w:sz w:val="28"/>
          <w:szCs w:val="28"/>
        </w:rPr>
      </w:pPr>
      <w:ins w:id="12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и </w:t>
        </w:r>
        <w:proofErr w:type="spellStart"/>
        <w:proofErr w:type="gramStart"/>
        <w:r w:rsidRPr="009C2FA0">
          <w:rPr>
            <w:rFonts w:ascii="Times New Roman" w:hAnsi="Times New Roman" w:cs="Times New Roman"/>
            <w:sz w:val="28"/>
            <w:szCs w:val="28"/>
          </w:rPr>
          <w:t>и</w:t>
        </w:r>
        <w:proofErr w:type="spellEnd"/>
        <w:proofErr w:type="gramEnd"/>
        <w:r w:rsidRPr="009C2FA0">
          <w:rPr>
            <w:rFonts w:ascii="Times New Roman" w:hAnsi="Times New Roman" w:cs="Times New Roman"/>
            <w:sz w:val="28"/>
            <w:szCs w:val="28"/>
          </w:rPr>
          <w:t xml:space="preserve"> т.д.), но и учиться у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23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автора литературного произведения, «стилизуя» манеру письма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24" w:author="Unknown">
        <w:r w:rsidRPr="009C2FA0">
          <w:rPr>
            <w:rFonts w:ascii="Times New Roman" w:hAnsi="Times New Roman" w:cs="Times New Roman"/>
            <w:sz w:val="28"/>
            <w:szCs w:val="28"/>
          </w:rPr>
          <w:t>автора в творческом задании.</w:t>
        </w:r>
      </w:ins>
    </w:p>
    <w:p w:rsidR="007B57D7" w:rsidRPr="009C2FA0" w:rsidRDefault="00ED000A" w:rsidP="009C2FA0">
      <w:pPr>
        <w:spacing w:after="0"/>
        <w:rPr>
          <w:ins w:id="125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12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Интеграция уроков истории и литературы поможет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2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приобрести навыки работы с литературным произведением как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2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историческим источником (Библия, «Борис Годунов», «Кому на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2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Руси жить хорошо» и т.д.)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3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и в то же время глубже проникнуть </w:t>
        </w:r>
        <w:proofErr w:type="gramStart"/>
        <w:r w:rsidR="007B57D7" w:rsidRPr="009C2FA0">
          <w:rPr>
            <w:rFonts w:ascii="Times New Roman" w:hAnsi="Times New Roman" w:cs="Times New Roman"/>
            <w:sz w:val="28"/>
            <w:szCs w:val="28"/>
          </w:rPr>
          <w:t>в</w:t>
        </w:r>
        <w:proofErr w:type="gramEnd"/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</w:p>
    <w:p w:rsidR="007B57D7" w:rsidRPr="009C2FA0" w:rsidRDefault="007B57D7" w:rsidP="009C2FA0">
      <w:pPr>
        <w:spacing w:after="0"/>
        <w:rPr>
          <w:ins w:id="131" w:author="Unknown"/>
          <w:rFonts w:ascii="Times New Roman" w:hAnsi="Times New Roman" w:cs="Times New Roman"/>
          <w:sz w:val="28"/>
          <w:szCs w:val="28"/>
        </w:rPr>
      </w:pPr>
      <w:ins w:id="13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тайны литературного произведения, погружаясь в эпоху его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33" w:author="Unknown">
        <w:r w:rsidRPr="009C2FA0">
          <w:rPr>
            <w:rFonts w:ascii="Times New Roman" w:hAnsi="Times New Roman" w:cs="Times New Roman"/>
            <w:sz w:val="28"/>
            <w:szCs w:val="28"/>
          </w:rPr>
          <w:t>создания.</w:t>
        </w:r>
      </w:ins>
    </w:p>
    <w:p w:rsidR="007B57D7" w:rsidRPr="009C2FA0" w:rsidRDefault="00ED000A" w:rsidP="009C2FA0">
      <w:pPr>
        <w:spacing w:after="0"/>
        <w:rPr>
          <w:ins w:id="134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ins w:id="13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Итак, интеграция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3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3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это один из способов активизации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3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процесса обучения. Результатом данной работы становится:</w:t>
        </w:r>
      </w:ins>
    </w:p>
    <w:p w:rsidR="007B57D7" w:rsidRPr="009C2FA0" w:rsidRDefault="007B57D7" w:rsidP="009C2FA0">
      <w:pPr>
        <w:spacing w:after="0"/>
        <w:rPr>
          <w:ins w:id="139" w:author="Unknown"/>
          <w:rFonts w:ascii="Times New Roman" w:hAnsi="Times New Roman" w:cs="Times New Roman"/>
          <w:sz w:val="28"/>
          <w:szCs w:val="28"/>
        </w:rPr>
      </w:pPr>
      <w:ins w:id="140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41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формирование </w:t>
        </w:r>
        <w:proofErr w:type="spellStart"/>
        <w:r w:rsidRPr="009C2FA0">
          <w:rPr>
            <w:rFonts w:ascii="Times New Roman" w:hAnsi="Times New Roman" w:cs="Times New Roman"/>
            <w:sz w:val="28"/>
            <w:szCs w:val="28"/>
          </w:rPr>
          <w:t>итегративного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мышления;</w:t>
        </w:r>
      </w:ins>
    </w:p>
    <w:p w:rsidR="007B57D7" w:rsidRPr="009C2FA0" w:rsidRDefault="007B57D7" w:rsidP="009C2FA0">
      <w:pPr>
        <w:spacing w:after="0"/>
        <w:rPr>
          <w:ins w:id="142" w:author="Unknown"/>
          <w:rFonts w:ascii="Times New Roman" w:hAnsi="Times New Roman" w:cs="Times New Roman"/>
          <w:sz w:val="28"/>
          <w:szCs w:val="28"/>
        </w:rPr>
      </w:pPr>
      <w:ins w:id="143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44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способность переносить знания, умения и навыки, </w:t>
        </w:r>
      </w:ins>
    </w:p>
    <w:p w:rsidR="007B57D7" w:rsidRPr="009C2FA0" w:rsidRDefault="007B57D7" w:rsidP="009C2FA0">
      <w:pPr>
        <w:spacing w:after="0"/>
        <w:rPr>
          <w:ins w:id="145" w:author="Unknown"/>
          <w:rFonts w:ascii="Times New Roman" w:hAnsi="Times New Roman" w:cs="Times New Roman"/>
          <w:sz w:val="28"/>
          <w:szCs w:val="28"/>
        </w:rPr>
      </w:pPr>
      <w:proofErr w:type="gramStart"/>
      <w:ins w:id="146" w:author="Unknown">
        <w:r w:rsidRPr="009C2FA0">
          <w:rPr>
            <w:rFonts w:ascii="Times New Roman" w:hAnsi="Times New Roman" w:cs="Times New Roman"/>
            <w:sz w:val="28"/>
            <w:szCs w:val="28"/>
          </w:rPr>
          <w:t>полученные</w:t>
        </w:r>
        <w:proofErr w:type="gram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на одном предмете, на другой;</w:t>
        </w:r>
      </w:ins>
    </w:p>
    <w:p w:rsidR="007B57D7" w:rsidRPr="009C2FA0" w:rsidRDefault="007B57D7" w:rsidP="009C2FA0">
      <w:pPr>
        <w:spacing w:after="0"/>
        <w:rPr>
          <w:ins w:id="147" w:author="Unknown"/>
          <w:rFonts w:ascii="Times New Roman" w:hAnsi="Times New Roman" w:cs="Times New Roman"/>
          <w:sz w:val="28"/>
          <w:szCs w:val="28"/>
        </w:rPr>
      </w:pPr>
      <w:ins w:id="148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49" w:author="Unknown">
        <w:r w:rsidRPr="009C2FA0">
          <w:rPr>
            <w:rFonts w:ascii="Times New Roman" w:hAnsi="Times New Roman" w:cs="Times New Roman"/>
            <w:sz w:val="28"/>
            <w:szCs w:val="28"/>
          </w:rPr>
          <w:t>формирование творческого подхода к информации.</w:t>
        </w:r>
      </w:ins>
    </w:p>
    <w:p w:rsidR="007B57D7" w:rsidRPr="009C2FA0" w:rsidRDefault="00ED000A" w:rsidP="009C2FA0">
      <w:pPr>
        <w:spacing w:after="0"/>
        <w:rPr>
          <w:ins w:id="150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ins w:id="151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Комплексный анализ текста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52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53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это не только интересный, но и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5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полезный  вид  работы,  при  котором  осуществляются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5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функциональный и системный подходы к изучению языка, а также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5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ярко выявляются </w:t>
        </w:r>
        <w:proofErr w:type="spellStart"/>
        <w:r w:rsidR="007B57D7" w:rsidRPr="009C2FA0">
          <w:rPr>
            <w:rFonts w:ascii="Times New Roman" w:hAnsi="Times New Roman" w:cs="Times New Roman"/>
            <w:sz w:val="28"/>
            <w:szCs w:val="28"/>
          </w:rPr>
          <w:t>межпредметные</w:t>
        </w:r>
        <w:proofErr w:type="spellEnd"/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 связи. Работа с текстом развивает </w:t>
        </w:r>
      </w:ins>
    </w:p>
    <w:p w:rsidR="007B57D7" w:rsidRPr="009C2FA0" w:rsidRDefault="007B57D7" w:rsidP="009C2FA0">
      <w:pPr>
        <w:spacing w:after="0"/>
        <w:rPr>
          <w:ins w:id="157" w:author="Unknown"/>
          <w:rFonts w:ascii="Times New Roman" w:hAnsi="Times New Roman" w:cs="Times New Roman"/>
          <w:sz w:val="28"/>
          <w:szCs w:val="28"/>
        </w:rPr>
      </w:pPr>
      <w:ins w:id="158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у  учащихся  языковое  чутье,  способствует  </w:t>
        </w:r>
      </w:ins>
      <w:proofErr w:type="spellStart"/>
      <w:r w:rsidR="009C2FA0">
        <w:rPr>
          <w:rFonts w:ascii="Times New Roman" w:hAnsi="Times New Roman" w:cs="Times New Roman"/>
          <w:sz w:val="28"/>
          <w:szCs w:val="28"/>
        </w:rPr>
        <w:t>устранении</w:t>
      </w:r>
      <w:ins w:id="159" w:author="Unknown">
        <w:r w:rsidRPr="009C2FA0">
          <w:rPr>
            <w:rFonts w:ascii="Times New Roman" w:hAnsi="Times New Roman" w:cs="Times New Roman"/>
            <w:sz w:val="28"/>
            <w:szCs w:val="28"/>
          </w:rPr>
          <w:t>ю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60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грамматических, стилистических и речевых ошибок, значительно </w:t>
        </w:r>
      </w:ins>
      <w:r w:rsidR="009C2FA0">
        <w:rPr>
          <w:rFonts w:ascii="Times New Roman" w:hAnsi="Times New Roman" w:cs="Times New Roman"/>
          <w:sz w:val="28"/>
          <w:szCs w:val="28"/>
        </w:rPr>
        <w:t xml:space="preserve"> </w:t>
      </w:r>
      <w:ins w:id="161" w:author="Unknown">
        <w:r w:rsidRPr="009C2FA0">
          <w:rPr>
            <w:rFonts w:ascii="Times New Roman" w:hAnsi="Times New Roman" w:cs="Times New Roman"/>
            <w:sz w:val="28"/>
            <w:szCs w:val="28"/>
          </w:rPr>
          <w:t>углубляют  стилистико</w:t>
        </w:r>
      </w:ins>
      <w:r w:rsidR="00C45BB2">
        <w:rPr>
          <w:rFonts w:ascii="Times New Roman" w:hAnsi="Times New Roman" w:cs="Times New Roman"/>
          <w:sz w:val="28"/>
          <w:szCs w:val="28"/>
        </w:rPr>
        <w:t>-</w:t>
      </w:r>
      <w:ins w:id="16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семантическое  восприятие  произведений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63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художественной литературы. Анализ </w:t>
        </w:r>
        <w:proofErr w:type="gramStart"/>
        <w:r w:rsidRPr="009C2FA0">
          <w:rPr>
            <w:rFonts w:ascii="Times New Roman" w:hAnsi="Times New Roman" w:cs="Times New Roman"/>
            <w:sz w:val="28"/>
            <w:szCs w:val="28"/>
          </w:rPr>
          <w:t>текста</w:t>
        </w:r>
        <w:proofErr w:type="gram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поэтому полезен при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64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подготовке сдачи </w:t>
        </w:r>
      </w:ins>
      <w:r w:rsidR="00E80B63">
        <w:rPr>
          <w:rFonts w:ascii="Times New Roman" w:hAnsi="Times New Roman" w:cs="Times New Roman"/>
          <w:sz w:val="28"/>
          <w:szCs w:val="28"/>
        </w:rPr>
        <w:t xml:space="preserve">ОГЭ </w:t>
      </w:r>
      <w:ins w:id="165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 и </w:t>
        </w:r>
      </w:ins>
      <w:r w:rsidR="00E80B63">
        <w:rPr>
          <w:rFonts w:ascii="Times New Roman" w:hAnsi="Times New Roman" w:cs="Times New Roman"/>
          <w:sz w:val="28"/>
          <w:szCs w:val="28"/>
        </w:rPr>
        <w:t xml:space="preserve"> </w:t>
      </w:r>
      <w:ins w:id="166" w:author="Unknown">
        <w:r w:rsidRPr="009C2FA0">
          <w:rPr>
            <w:rFonts w:ascii="Times New Roman" w:hAnsi="Times New Roman" w:cs="Times New Roman"/>
            <w:sz w:val="28"/>
            <w:szCs w:val="28"/>
          </w:rPr>
          <w:t>ЕГЭ.</w:t>
        </w:r>
      </w:ins>
    </w:p>
    <w:p w:rsidR="007B57D7" w:rsidRPr="009C2FA0" w:rsidRDefault="00ED000A" w:rsidP="009C2FA0">
      <w:pPr>
        <w:spacing w:after="0"/>
        <w:rPr>
          <w:ins w:id="167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ins w:id="16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Активные  формы  уроков  требуют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6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активных  методов  и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7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приемов работы, таких как:</w:t>
        </w:r>
      </w:ins>
    </w:p>
    <w:p w:rsidR="007B57D7" w:rsidRPr="009C2FA0" w:rsidRDefault="007B57D7" w:rsidP="009C2FA0">
      <w:pPr>
        <w:spacing w:after="0"/>
        <w:rPr>
          <w:ins w:id="171" w:author="Unknown"/>
          <w:rFonts w:ascii="Times New Roman" w:hAnsi="Times New Roman" w:cs="Times New Roman"/>
          <w:sz w:val="28"/>
          <w:szCs w:val="28"/>
        </w:rPr>
      </w:pPr>
      <w:ins w:id="17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-творческие виды пересказа и </w:t>
        </w:r>
        <w:proofErr w:type="spellStart"/>
        <w:r w:rsidRPr="009C2FA0">
          <w:rPr>
            <w:rFonts w:ascii="Times New Roman" w:hAnsi="Times New Roman" w:cs="Times New Roman"/>
            <w:sz w:val="28"/>
            <w:szCs w:val="28"/>
          </w:rPr>
          <w:t>итерпретация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литературных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73" w:author="Unknown">
        <w:r w:rsidRPr="009C2FA0">
          <w:rPr>
            <w:rFonts w:ascii="Times New Roman" w:hAnsi="Times New Roman" w:cs="Times New Roman"/>
            <w:sz w:val="28"/>
            <w:szCs w:val="28"/>
          </w:rPr>
          <w:t>текстов;</w:t>
        </w:r>
      </w:ins>
    </w:p>
    <w:p w:rsidR="007B57D7" w:rsidRPr="009C2FA0" w:rsidRDefault="007B57D7" w:rsidP="009C2FA0">
      <w:pPr>
        <w:spacing w:after="0"/>
        <w:rPr>
          <w:ins w:id="174" w:author="Unknown"/>
          <w:rFonts w:ascii="Times New Roman" w:hAnsi="Times New Roman" w:cs="Times New Roman"/>
          <w:sz w:val="28"/>
          <w:szCs w:val="28"/>
        </w:rPr>
      </w:pPr>
      <w:ins w:id="175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ins w:id="176" w:author="Unknown">
        <w:r w:rsidRPr="009C2FA0">
          <w:rPr>
            <w:rFonts w:ascii="Times New Roman" w:hAnsi="Times New Roman" w:cs="Times New Roman"/>
            <w:sz w:val="28"/>
            <w:szCs w:val="28"/>
          </w:rPr>
          <w:t>поисково</w:t>
        </w:r>
      </w:ins>
      <w:proofErr w:type="spellEnd"/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77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78" w:author="Unknown">
        <w:r w:rsidRPr="009C2FA0">
          <w:rPr>
            <w:rFonts w:ascii="Times New Roman" w:hAnsi="Times New Roman" w:cs="Times New Roman"/>
            <w:sz w:val="28"/>
            <w:szCs w:val="28"/>
          </w:rPr>
          <w:t>исследовательские</w:t>
        </w:r>
        <w:proofErr w:type="gram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методы (создание проблемной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79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ситуации,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80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«мозговой </w:t>
        </w:r>
      </w:ins>
    </w:p>
    <w:p w:rsidR="007B57D7" w:rsidRPr="009C2FA0" w:rsidRDefault="007B57D7" w:rsidP="009C2FA0">
      <w:pPr>
        <w:spacing w:after="0"/>
        <w:rPr>
          <w:ins w:id="181" w:author="Unknown"/>
          <w:rFonts w:ascii="Times New Roman" w:hAnsi="Times New Roman" w:cs="Times New Roman"/>
          <w:sz w:val="28"/>
          <w:szCs w:val="28"/>
        </w:rPr>
      </w:pPr>
      <w:ins w:id="18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штурм»,  работа  над  индивидуальными  и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83" w:author="Unknown">
        <w:r w:rsidRPr="009C2FA0">
          <w:rPr>
            <w:rFonts w:ascii="Times New Roman" w:hAnsi="Times New Roman" w:cs="Times New Roman"/>
            <w:sz w:val="28"/>
            <w:szCs w:val="28"/>
          </w:rPr>
          <w:t>групповыми проектами, защита проектов);</w:t>
        </w:r>
      </w:ins>
    </w:p>
    <w:p w:rsidR="007B57D7" w:rsidRPr="009C2FA0" w:rsidRDefault="007B57D7" w:rsidP="009C2FA0">
      <w:pPr>
        <w:spacing w:after="0"/>
        <w:rPr>
          <w:ins w:id="184" w:author="Unknown"/>
          <w:rFonts w:ascii="Times New Roman" w:hAnsi="Times New Roman" w:cs="Times New Roman"/>
          <w:sz w:val="28"/>
          <w:szCs w:val="28"/>
        </w:rPr>
      </w:pPr>
      <w:ins w:id="185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186" w:author="Unknown">
        <w:r w:rsidRPr="009C2FA0">
          <w:rPr>
            <w:rFonts w:ascii="Times New Roman" w:hAnsi="Times New Roman" w:cs="Times New Roman"/>
            <w:sz w:val="28"/>
            <w:szCs w:val="28"/>
          </w:rPr>
          <w:t>взаимоопрос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>;</w:t>
        </w:r>
      </w:ins>
    </w:p>
    <w:p w:rsidR="007B57D7" w:rsidRPr="009C2FA0" w:rsidRDefault="007B57D7" w:rsidP="009C2FA0">
      <w:pPr>
        <w:spacing w:after="0"/>
        <w:rPr>
          <w:ins w:id="187" w:author="Unknown"/>
          <w:rFonts w:ascii="Times New Roman" w:hAnsi="Times New Roman" w:cs="Times New Roman"/>
          <w:sz w:val="28"/>
          <w:szCs w:val="28"/>
        </w:rPr>
      </w:pPr>
      <w:ins w:id="188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89" w:author="Unknown">
        <w:r w:rsidRPr="009C2FA0">
          <w:rPr>
            <w:rFonts w:ascii="Times New Roman" w:hAnsi="Times New Roman" w:cs="Times New Roman"/>
            <w:sz w:val="28"/>
            <w:szCs w:val="28"/>
          </w:rPr>
          <w:t>взаимопроверка работ;</w:t>
        </w:r>
      </w:ins>
    </w:p>
    <w:p w:rsidR="007B57D7" w:rsidRPr="009C2FA0" w:rsidRDefault="007B57D7" w:rsidP="009C2FA0">
      <w:pPr>
        <w:spacing w:after="0"/>
        <w:rPr>
          <w:ins w:id="190" w:author="Unknown"/>
          <w:rFonts w:ascii="Times New Roman" w:hAnsi="Times New Roman" w:cs="Times New Roman"/>
          <w:sz w:val="28"/>
          <w:szCs w:val="28"/>
        </w:rPr>
      </w:pPr>
      <w:ins w:id="191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9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создание проверочных, самостоятельных, творческих работ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93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для одноклассников или учеников младших классов. </w:t>
        </w:r>
      </w:ins>
    </w:p>
    <w:p w:rsidR="007B57D7" w:rsidRPr="009C2FA0" w:rsidRDefault="00ED000A" w:rsidP="009C2FA0">
      <w:pPr>
        <w:spacing w:after="0"/>
        <w:rPr>
          <w:ins w:id="194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19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Так  ученики  становятся  способными  к  исследовательской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9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деятельности.</w:t>
        </w:r>
      </w:ins>
    </w:p>
    <w:p w:rsidR="00C45BB2" w:rsidRDefault="00ED000A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19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Нужен ли ребенку успех в учении? «Безусловно», -</w:t>
        </w:r>
      </w:ins>
      <w:r w:rsidR="00E80B63">
        <w:rPr>
          <w:rFonts w:ascii="Times New Roman" w:hAnsi="Times New Roman" w:cs="Times New Roman"/>
          <w:sz w:val="28"/>
          <w:szCs w:val="28"/>
        </w:rPr>
        <w:t xml:space="preserve"> </w:t>
      </w:r>
      <w:ins w:id="19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скажет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19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любой педагог, и сам ученик, и его родители.</w:t>
        </w:r>
      </w:ins>
    </w:p>
    <w:p w:rsidR="007B57D7" w:rsidRPr="009C2FA0" w:rsidRDefault="007B57D7" w:rsidP="009C2FA0">
      <w:pPr>
        <w:spacing w:after="0"/>
        <w:rPr>
          <w:ins w:id="200" w:author="Unknown"/>
          <w:rFonts w:ascii="Times New Roman" w:hAnsi="Times New Roman" w:cs="Times New Roman"/>
          <w:sz w:val="28"/>
          <w:szCs w:val="28"/>
        </w:rPr>
      </w:pPr>
      <w:ins w:id="201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    </w:t>
      </w:r>
      <w:ins w:id="202" w:author="Unknown">
        <w:r w:rsidRPr="009C2FA0">
          <w:rPr>
            <w:rFonts w:ascii="Times New Roman" w:hAnsi="Times New Roman" w:cs="Times New Roman"/>
            <w:sz w:val="28"/>
            <w:szCs w:val="28"/>
          </w:rPr>
          <w:t>«Интерес к учению, 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03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писал В.А.Сухомлинский,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04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05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появляется только тогда, когда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06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есть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07" w:author="Unknown">
        <w:r w:rsidRPr="009C2FA0">
          <w:rPr>
            <w:rFonts w:ascii="Times New Roman" w:hAnsi="Times New Roman" w:cs="Times New Roman"/>
            <w:sz w:val="28"/>
            <w:szCs w:val="28"/>
          </w:rPr>
          <w:t>вдохновение рождающегося успеха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08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...» В этой фразе названы два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09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главных  ключа,  которые  открывают  дверь  к  успеху:  интерес  и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10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вдохновение.  Создавая  условия  для  успешного  учения,  каждый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11" w:author="Unknown">
        <w:r w:rsidRPr="009C2FA0">
          <w:rPr>
            <w:rFonts w:ascii="Times New Roman" w:hAnsi="Times New Roman" w:cs="Times New Roman"/>
            <w:sz w:val="28"/>
            <w:szCs w:val="28"/>
          </w:rPr>
          <w:t>педагог ищет свои приемы, формы и методы обучения.</w:t>
        </w:r>
      </w:ins>
    </w:p>
    <w:p w:rsidR="007B57D7" w:rsidRPr="009C2FA0" w:rsidRDefault="00ED000A" w:rsidP="009C2FA0">
      <w:pPr>
        <w:spacing w:after="0"/>
        <w:rPr>
          <w:ins w:id="212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13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Я  в  своей  работе  использую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1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формы,  методы  и  приемы,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1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соединяющие обучение и воспитание в единый процесс. Это:</w:t>
        </w:r>
      </w:ins>
    </w:p>
    <w:p w:rsidR="007B57D7" w:rsidRPr="009C2FA0" w:rsidRDefault="007B57D7" w:rsidP="009C2FA0">
      <w:pPr>
        <w:spacing w:after="0"/>
        <w:rPr>
          <w:ins w:id="216" w:author="Unknown"/>
          <w:rFonts w:ascii="Times New Roman" w:hAnsi="Times New Roman" w:cs="Times New Roman"/>
          <w:sz w:val="28"/>
          <w:szCs w:val="28"/>
        </w:rPr>
      </w:pPr>
      <w:ins w:id="217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18" w:author="Unknown">
        <w:r w:rsidRPr="009C2FA0">
          <w:rPr>
            <w:rFonts w:ascii="Times New Roman" w:hAnsi="Times New Roman" w:cs="Times New Roman"/>
            <w:sz w:val="28"/>
            <w:szCs w:val="28"/>
          </w:rPr>
          <w:t>групповые формы работы;</w:t>
        </w:r>
      </w:ins>
    </w:p>
    <w:p w:rsidR="007B57D7" w:rsidRPr="009C2FA0" w:rsidRDefault="007B57D7" w:rsidP="009C2FA0">
      <w:pPr>
        <w:spacing w:after="0"/>
        <w:rPr>
          <w:ins w:id="219" w:author="Unknown"/>
          <w:rFonts w:ascii="Times New Roman" w:hAnsi="Times New Roman" w:cs="Times New Roman"/>
          <w:sz w:val="28"/>
          <w:szCs w:val="28"/>
        </w:rPr>
      </w:pPr>
      <w:ins w:id="220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21" w:author="Unknown">
        <w:r w:rsidRPr="009C2FA0">
          <w:rPr>
            <w:rFonts w:ascii="Times New Roman" w:hAnsi="Times New Roman" w:cs="Times New Roman"/>
            <w:sz w:val="28"/>
            <w:szCs w:val="28"/>
          </w:rPr>
          <w:t>работа в парах;</w:t>
        </w:r>
      </w:ins>
    </w:p>
    <w:p w:rsidR="007B57D7" w:rsidRPr="009C2FA0" w:rsidRDefault="007B57D7" w:rsidP="009C2FA0">
      <w:pPr>
        <w:spacing w:after="0"/>
        <w:rPr>
          <w:ins w:id="222" w:author="Unknown"/>
          <w:rFonts w:ascii="Times New Roman" w:hAnsi="Times New Roman" w:cs="Times New Roman"/>
          <w:sz w:val="28"/>
          <w:szCs w:val="28"/>
        </w:rPr>
      </w:pPr>
      <w:ins w:id="223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24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разнообразные творческие работы: сочинение загадок, басен,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25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поучений  и  т.д., </w:t>
        </w:r>
        <w:proofErr w:type="spellStart"/>
        <w:r w:rsidRPr="009C2FA0">
          <w:rPr>
            <w:rFonts w:ascii="Times New Roman" w:hAnsi="Times New Roman" w:cs="Times New Roman"/>
            <w:sz w:val="28"/>
            <w:szCs w:val="28"/>
          </w:rPr>
          <w:t>инсценирование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   фрагментов  произведений  на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26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уроках  литературы,  диалогов  на  уроках  русского  языка;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27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поэтическое   творчество,   иллюстрирование   литературных </w:t>
        </w:r>
      </w:ins>
    </w:p>
    <w:p w:rsidR="007B57D7" w:rsidRPr="009C2FA0" w:rsidRDefault="007B57D7" w:rsidP="009C2FA0">
      <w:pPr>
        <w:spacing w:after="0"/>
        <w:rPr>
          <w:ins w:id="228" w:author="Unknown"/>
          <w:rFonts w:ascii="Times New Roman" w:hAnsi="Times New Roman" w:cs="Times New Roman"/>
          <w:sz w:val="28"/>
          <w:szCs w:val="28"/>
        </w:rPr>
      </w:pPr>
      <w:ins w:id="229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произведений;  составление  кроссвордов,  ребусов,  викторин, </w:t>
        </w:r>
      </w:ins>
    </w:p>
    <w:p w:rsidR="007B57D7" w:rsidRPr="009C2FA0" w:rsidRDefault="007B57D7" w:rsidP="009C2FA0">
      <w:pPr>
        <w:spacing w:after="0"/>
        <w:rPr>
          <w:ins w:id="230" w:author="Unknown"/>
          <w:rFonts w:ascii="Times New Roman" w:hAnsi="Times New Roman" w:cs="Times New Roman"/>
          <w:sz w:val="28"/>
          <w:szCs w:val="28"/>
        </w:rPr>
      </w:pPr>
      <w:ins w:id="231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разработка дидактических материалов учащимися, в том числе и </w:t>
        </w:r>
      </w:ins>
    </w:p>
    <w:p w:rsidR="007B57D7" w:rsidRPr="009C2FA0" w:rsidRDefault="007B57D7" w:rsidP="009C2FA0">
      <w:pPr>
        <w:spacing w:after="0"/>
        <w:rPr>
          <w:ins w:id="232" w:author="Unknown"/>
          <w:rFonts w:ascii="Times New Roman" w:hAnsi="Times New Roman" w:cs="Times New Roman"/>
          <w:sz w:val="28"/>
          <w:szCs w:val="28"/>
        </w:rPr>
      </w:pPr>
      <w:ins w:id="233" w:author="Unknown">
        <w:r w:rsidRPr="009C2FA0">
          <w:rPr>
            <w:rFonts w:ascii="Times New Roman" w:hAnsi="Times New Roman" w:cs="Times New Roman"/>
            <w:sz w:val="28"/>
            <w:szCs w:val="28"/>
          </w:rPr>
          <w:t>интерактивных;</w:t>
        </w:r>
      </w:ins>
    </w:p>
    <w:p w:rsidR="007B57D7" w:rsidRPr="009C2FA0" w:rsidRDefault="007B57D7" w:rsidP="009C2FA0">
      <w:pPr>
        <w:spacing w:after="0"/>
        <w:rPr>
          <w:ins w:id="234" w:author="Unknown"/>
          <w:rFonts w:ascii="Times New Roman" w:hAnsi="Times New Roman" w:cs="Times New Roman"/>
          <w:sz w:val="28"/>
          <w:szCs w:val="28"/>
        </w:rPr>
      </w:pPr>
      <w:ins w:id="235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36" w:author="Unknown">
        <w:r w:rsidRPr="009C2FA0">
          <w:rPr>
            <w:rFonts w:ascii="Times New Roman" w:hAnsi="Times New Roman" w:cs="Times New Roman"/>
            <w:sz w:val="28"/>
            <w:szCs w:val="28"/>
          </w:rPr>
          <w:t>интеллектуальный марафон;</w:t>
        </w:r>
      </w:ins>
    </w:p>
    <w:p w:rsidR="007B57D7" w:rsidRPr="009C2FA0" w:rsidRDefault="007B57D7" w:rsidP="009C2FA0">
      <w:pPr>
        <w:spacing w:after="0"/>
        <w:rPr>
          <w:ins w:id="237" w:author="Unknown"/>
          <w:rFonts w:ascii="Times New Roman" w:hAnsi="Times New Roman" w:cs="Times New Roman"/>
          <w:sz w:val="28"/>
          <w:szCs w:val="28"/>
        </w:rPr>
      </w:pPr>
      <w:proofErr w:type="gramStart"/>
      <w:ins w:id="238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39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учебный  мозговой  штурм  (например,  создание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40" w:author="Unknown">
        <w:r w:rsidRPr="009C2FA0">
          <w:rPr>
            <w:rFonts w:ascii="Times New Roman" w:hAnsi="Times New Roman" w:cs="Times New Roman"/>
            <w:sz w:val="28"/>
            <w:szCs w:val="28"/>
          </w:rPr>
          <w:t>оригинального памятника литературному герою:</w:t>
        </w:r>
        <w:proofErr w:type="gramEnd"/>
        <w:r w:rsidRPr="009C2FA0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Pr="009C2FA0">
          <w:rPr>
            <w:rFonts w:ascii="Times New Roman" w:hAnsi="Times New Roman" w:cs="Times New Roman"/>
            <w:sz w:val="28"/>
            <w:szCs w:val="28"/>
          </w:rPr>
          <w:t xml:space="preserve">Мцыри, Тарасу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241" w:author="Unknown">
        <w:r w:rsidRPr="009C2FA0">
          <w:rPr>
            <w:rFonts w:ascii="Times New Roman" w:hAnsi="Times New Roman" w:cs="Times New Roman"/>
            <w:sz w:val="28"/>
            <w:szCs w:val="28"/>
          </w:rPr>
          <w:t>Бульбе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>, купцу Калашникову и др.);</w:t>
        </w:r>
        <w:proofErr w:type="gramEnd"/>
      </w:ins>
    </w:p>
    <w:p w:rsidR="007B57D7" w:rsidRPr="009C2FA0" w:rsidRDefault="007B57D7" w:rsidP="009C2FA0">
      <w:pPr>
        <w:spacing w:after="0"/>
        <w:rPr>
          <w:ins w:id="242" w:author="Unknown"/>
          <w:rFonts w:ascii="Times New Roman" w:hAnsi="Times New Roman" w:cs="Times New Roman"/>
          <w:sz w:val="28"/>
          <w:szCs w:val="28"/>
        </w:rPr>
      </w:pPr>
      <w:ins w:id="243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44" w:author="Unknown">
        <w:r w:rsidRPr="009C2FA0">
          <w:rPr>
            <w:rFonts w:ascii="Times New Roman" w:hAnsi="Times New Roman" w:cs="Times New Roman"/>
            <w:sz w:val="28"/>
            <w:szCs w:val="28"/>
          </w:rPr>
          <w:t>КВН;</w:t>
        </w:r>
      </w:ins>
    </w:p>
    <w:p w:rsidR="007B57D7" w:rsidRPr="009C2FA0" w:rsidRDefault="007B57D7" w:rsidP="009C2FA0">
      <w:pPr>
        <w:spacing w:after="0"/>
        <w:rPr>
          <w:ins w:id="245" w:author="Unknown"/>
          <w:rFonts w:ascii="Times New Roman" w:hAnsi="Times New Roman" w:cs="Times New Roman"/>
          <w:sz w:val="28"/>
          <w:szCs w:val="28"/>
        </w:rPr>
      </w:pPr>
      <w:proofErr w:type="gramStart"/>
      <w:ins w:id="246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47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нетрадиционные  уроки:  заочные  экскурсии,  прогулки, путешествия,  семинары,  практикумы,  диспуты,  комплексный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48" w:author="Unknown">
        <w:r w:rsidRPr="009C2FA0">
          <w:rPr>
            <w:rFonts w:ascii="Times New Roman" w:hAnsi="Times New Roman" w:cs="Times New Roman"/>
            <w:sz w:val="28"/>
            <w:szCs w:val="28"/>
          </w:rPr>
          <w:t>анализ текста и др.;</w:t>
        </w:r>
        <w:proofErr w:type="gramEnd"/>
      </w:ins>
    </w:p>
    <w:p w:rsidR="007B57D7" w:rsidRPr="009C2FA0" w:rsidRDefault="007B57D7" w:rsidP="009C2FA0">
      <w:pPr>
        <w:spacing w:after="0"/>
        <w:rPr>
          <w:ins w:id="249" w:author="Unknown"/>
          <w:rFonts w:ascii="Times New Roman" w:hAnsi="Times New Roman" w:cs="Times New Roman"/>
          <w:sz w:val="28"/>
          <w:szCs w:val="28"/>
        </w:rPr>
      </w:pPr>
      <w:ins w:id="250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51" w:author="Unknown">
        <w:r w:rsidRPr="009C2FA0">
          <w:rPr>
            <w:rFonts w:ascii="Times New Roman" w:hAnsi="Times New Roman" w:cs="Times New Roman"/>
            <w:sz w:val="28"/>
            <w:szCs w:val="28"/>
          </w:rPr>
          <w:t>создание ситуации выбора (</w:t>
        </w:r>
        <w:proofErr w:type="spellStart"/>
        <w:r w:rsidRPr="009C2FA0">
          <w:rPr>
            <w:rFonts w:ascii="Times New Roman" w:hAnsi="Times New Roman" w:cs="Times New Roman"/>
            <w:sz w:val="28"/>
            <w:szCs w:val="28"/>
          </w:rPr>
          <w:t>многовариативность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заданий);</w:t>
        </w:r>
      </w:ins>
    </w:p>
    <w:p w:rsidR="007B57D7" w:rsidRPr="009C2FA0" w:rsidRDefault="007B57D7" w:rsidP="009C2FA0">
      <w:pPr>
        <w:spacing w:after="0"/>
        <w:rPr>
          <w:ins w:id="252" w:author="Unknown"/>
          <w:rFonts w:ascii="Times New Roman" w:hAnsi="Times New Roman" w:cs="Times New Roman"/>
          <w:sz w:val="28"/>
          <w:szCs w:val="28"/>
        </w:rPr>
      </w:pPr>
      <w:ins w:id="253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54" w:author="Unknown">
        <w:r w:rsidRPr="009C2FA0">
          <w:rPr>
            <w:rFonts w:ascii="Times New Roman" w:hAnsi="Times New Roman" w:cs="Times New Roman"/>
            <w:sz w:val="28"/>
            <w:szCs w:val="28"/>
          </w:rPr>
          <w:t>составление схем</w:t>
        </w:r>
      </w:ins>
      <w:r w:rsidR="00F36530">
        <w:rPr>
          <w:rFonts w:ascii="Times New Roman" w:hAnsi="Times New Roman" w:cs="Times New Roman"/>
          <w:sz w:val="28"/>
          <w:szCs w:val="28"/>
        </w:rPr>
        <w:t>;</w:t>
      </w:r>
    </w:p>
    <w:p w:rsidR="007B57D7" w:rsidRPr="009C2FA0" w:rsidRDefault="007B57D7" w:rsidP="009C2FA0">
      <w:pPr>
        <w:spacing w:after="0"/>
        <w:rPr>
          <w:ins w:id="255" w:author="Unknown"/>
          <w:rFonts w:ascii="Times New Roman" w:hAnsi="Times New Roman" w:cs="Times New Roman"/>
          <w:sz w:val="28"/>
          <w:szCs w:val="28"/>
        </w:rPr>
      </w:pPr>
      <w:ins w:id="256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57" w:author="Unknown">
        <w:r w:rsidRPr="009C2FA0">
          <w:rPr>
            <w:rFonts w:ascii="Times New Roman" w:hAnsi="Times New Roman" w:cs="Times New Roman"/>
            <w:sz w:val="28"/>
            <w:szCs w:val="28"/>
          </w:rPr>
          <w:t>опор, использование алгоритмов</w:t>
        </w:r>
      </w:ins>
      <w:r w:rsidR="00F36530">
        <w:rPr>
          <w:rFonts w:ascii="Times New Roman" w:hAnsi="Times New Roman" w:cs="Times New Roman"/>
          <w:sz w:val="28"/>
          <w:szCs w:val="28"/>
        </w:rPr>
        <w:t>;</w:t>
      </w:r>
    </w:p>
    <w:p w:rsidR="007B57D7" w:rsidRPr="009C2FA0" w:rsidRDefault="007B57D7" w:rsidP="009C2FA0">
      <w:pPr>
        <w:spacing w:after="0"/>
        <w:rPr>
          <w:ins w:id="258" w:author="Unknown"/>
          <w:rFonts w:ascii="Times New Roman" w:hAnsi="Times New Roman" w:cs="Times New Roman"/>
          <w:sz w:val="28"/>
          <w:szCs w:val="28"/>
        </w:rPr>
      </w:pPr>
      <w:ins w:id="259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60" w:author="Unknown">
        <w:r w:rsidRPr="009C2FA0">
          <w:rPr>
            <w:rFonts w:ascii="Times New Roman" w:hAnsi="Times New Roman" w:cs="Times New Roman"/>
            <w:sz w:val="28"/>
            <w:szCs w:val="28"/>
          </w:rPr>
          <w:t>игровая учебная деятельность;</w:t>
        </w:r>
      </w:ins>
    </w:p>
    <w:p w:rsidR="007B57D7" w:rsidRPr="009C2FA0" w:rsidRDefault="007B57D7" w:rsidP="009C2FA0">
      <w:pPr>
        <w:spacing w:after="0"/>
        <w:rPr>
          <w:ins w:id="261" w:author="Unknown"/>
          <w:rFonts w:ascii="Times New Roman" w:hAnsi="Times New Roman" w:cs="Times New Roman"/>
          <w:sz w:val="28"/>
          <w:szCs w:val="28"/>
        </w:rPr>
      </w:pPr>
      <w:ins w:id="262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63" w:author="Unknown">
        <w:r w:rsidRPr="009C2FA0">
          <w:rPr>
            <w:rFonts w:ascii="Times New Roman" w:hAnsi="Times New Roman" w:cs="Times New Roman"/>
            <w:sz w:val="28"/>
            <w:szCs w:val="28"/>
          </w:rPr>
          <w:t>различные приемы устного и письменного опроса.</w:t>
        </w:r>
      </w:ins>
    </w:p>
    <w:p w:rsidR="00C45BB2" w:rsidRDefault="00F36530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6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В  последнее время все чаще различают  понятия  «активные» и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6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«интерактивные»  методы  обучения.  </w:t>
        </w:r>
      </w:ins>
    </w:p>
    <w:p w:rsidR="007B57D7" w:rsidRPr="009C2FA0" w:rsidRDefault="00F36530" w:rsidP="009C2FA0">
      <w:pPr>
        <w:spacing w:after="0"/>
        <w:rPr>
          <w:ins w:id="266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6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Метод –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6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это  система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6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определенных  приемов  обучения.  Различают  методы  контроля </w:t>
        </w:r>
      </w:ins>
    </w:p>
    <w:p w:rsidR="007B57D7" w:rsidRPr="009C2FA0" w:rsidRDefault="007B57D7" w:rsidP="009C2FA0">
      <w:pPr>
        <w:spacing w:after="0"/>
        <w:rPr>
          <w:ins w:id="270" w:author="Unknown"/>
          <w:rFonts w:ascii="Times New Roman" w:hAnsi="Times New Roman" w:cs="Times New Roman"/>
          <w:sz w:val="28"/>
          <w:szCs w:val="28"/>
        </w:rPr>
      </w:pPr>
      <w:proofErr w:type="gramStart"/>
      <w:ins w:id="271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знаний   (устные,   письменные,   программированные,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72" w:author="Unknown">
        <w:r w:rsidRPr="009C2FA0">
          <w:rPr>
            <w:rFonts w:ascii="Times New Roman" w:hAnsi="Times New Roman" w:cs="Times New Roman"/>
            <w:sz w:val="28"/>
            <w:szCs w:val="28"/>
          </w:rPr>
          <w:t>комбинированные)  и  методы  обучения  (объяснительно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73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74" w:author="Unknown">
        <w:r w:rsidRPr="009C2FA0">
          <w:rPr>
            <w:rFonts w:ascii="Times New Roman" w:hAnsi="Times New Roman" w:cs="Times New Roman"/>
            <w:sz w:val="28"/>
            <w:szCs w:val="28"/>
          </w:rPr>
          <w:t>иллюстративные,  репродуктивные,  проблемные,  частично</w:t>
        </w:r>
        <w:proofErr w:type="gramEnd"/>
      </w:ins>
    </w:p>
    <w:p w:rsidR="00C45BB2" w:rsidRDefault="007B57D7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ins w:id="275" w:author="Unknown">
        <w:r w:rsidRPr="009C2FA0">
          <w:rPr>
            <w:rFonts w:ascii="Times New Roman" w:hAnsi="Times New Roman" w:cs="Times New Roman"/>
            <w:sz w:val="28"/>
            <w:szCs w:val="28"/>
          </w:rPr>
          <w:lastRenderedPageBreak/>
          <w:t xml:space="preserve">-поисковые, исследовательские). </w:t>
        </w:r>
      </w:ins>
    </w:p>
    <w:p w:rsidR="00C45BB2" w:rsidRDefault="00F36530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7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Между методом и приемом тонкая грань.  </w:t>
        </w:r>
      </w:ins>
    </w:p>
    <w:p w:rsidR="007B57D7" w:rsidRPr="009C2FA0" w:rsidRDefault="00F36530" w:rsidP="009C2FA0">
      <w:pPr>
        <w:spacing w:after="0"/>
        <w:rPr>
          <w:ins w:id="277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78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Например,  в  ходе  лекции    (метод)  идет  беседа  (прием активизации мышления).</w:t>
        </w:r>
      </w:ins>
    </w:p>
    <w:p w:rsidR="007B57D7" w:rsidRPr="009C2FA0" w:rsidRDefault="00F36530" w:rsidP="009C2FA0">
      <w:pPr>
        <w:spacing w:after="0"/>
        <w:rPr>
          <w:ins w:id="279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8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Таким  образом,  прием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81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82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составная  часть  метода,  ведущая  к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83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достижению частных задач.</w:t>
        </w:r>
      </w:ins>
    </w:p>
    <w:p w:rsidR="007B57D7" w:rsidRPr="009C2FA0" w:rsidRDefault="00F36530" w:rsidP="009C2FA0">
      <w:pPr>
        <w:spacing w:after="0"/>
        <w:rPr>
          <w:ins w:id="284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8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Примеры некоторых приемов: рисованные правила</w:t>
        </w:r>
        <w:proofErr w:type="gramStart"/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 ,</w:t>
        </w:r>
        <w:proofErr w:type="gramEnd"/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 рифмованные правила, ОРФО</w:t>
        </w:r>
      </w:ins>
    </w:p>
    <w:p w:rsidR="007B57D7" w:rsidRPr="009C2FA0" w:rsidRDefault="007B57D7" w:rsidP="00C45BB2">
      <w:pPr>
        <w:spacing w:after="0"/>
        <w:rPr>
          <w:ins w:id="286" w:author="Unknown"/>
          <w:rFonts w:ascii="Times New Roman" w:hAnsi="Times New Roman" w:cs="Times New Roman"/>
          <w:sz w:val="28"/>
          <w:szCs w:val="28"/>
        </w:rPr>
      </w:pPr>
      <w:ins w:id="287" w:author="Unknown">
        <w:r w:rsidRPr="009C2FA0">
          <w:rPr>
            <w:rFonts w:ascii="Times New Roman" w:hAnsi="Times New Roman" w:cs="Times New Roman"/>
            <w:sz w:val="28"/>
            <w:szCs w:val="28"/>
          </w:rPr>
          <w:t>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88" w:author="Unknown">
        <w:r w:rsidRPr="009C2FA0">
          <w:rPr>
            <w:rFonts w:ascii="Times New Roman" w:hAnsi="Times New Roman" w:cs="Times New Roman"/>
            <w:sz w:val="28"/>
            <w:szCs w:val="28"/>
          </w:rPr>
          <w:t>частушки</w:t>
        </w:r>
      </w:ins>
      <w:r w:rsidR="00C45BB2">
        <w:rPr>
          <w:rFonts w:ascii="Times New Roman" w:hAnsi="Times New Roman" w:cs="Times New Roman"/>
          <w:sz w:val="28"/>
          <w:szCs w:val="28"/>
        </w:rPr>
        <w:t>.</w:t>
      </w:r>
    </w:p>
    <w:p w:rsidR="007B57D7" w:rsidRPr="009C2FA0" w:rsidRDefault="00F36530" w:rsidP="009C2FA0">
      <w:pPr>
        <w:spacing w:after="0"/>
        <w:rPr>
          <w:ins w:id="289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9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Я  перечислила  только  некоторые  методы  и  приемы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91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активного и интерактивного обучения, помогающие воспитывать 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92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по-</w:t>
        </w:r>
      </w:ins>
      <w:r w:rsidR="00C45BB2">
        <w:rPr>
          <w:rFonts w:ascii="Times New Roman" w:hAnsi="Times New Roman" w:cs="Times New Roman"/>
          <w:sz w:val="28"/>
          <w:szCs w:val="28"/>
        </w:rPr>
        <w:t xml:space="preserve"> </w:t>
      </w:r>
      <w:ins w:id="293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настоящему образованных, нравственных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294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людей,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295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которые могут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296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сами  принимать  ответственные  решения,  способны  к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297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сотрудничеству,  отличаются  мобильностью  и  динамизмом.</w:t>
        </w:r>
      </w:ins>
    </w:p>
    <w:p w:rsidR="007B57D7" w:rsidRPr="009C2FA0" w:rsidRDefault="00F36530" w:rsidP="009C2FA0">
      <w:pPr>
        <w:spacing w:after="0"/>
        <w:rPr>
          <w:ins w:id="298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ins w:id="299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 xml:space="preserve">Современному  развивающемуся  обществу  необходимы  люди  с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00" w:author="Unknown">
        <w:r w:rsidR="007B57D7" w:rsidRPr="009C2FA0">
          <w:rPr>
            <w:rFonts w:ascii="Times New Roman" w:hAnsi="Times New Roman" w:cs="Times New Roman"/>
            <w:sz w:val="28"/>
            <w:szCs w:val="28"/>
          </w:rPr>
          <w:t>такими качествами.</w:t>
        </w:r>
      </w:ins>
    </w:p>
    <w:p w:rsidR="007B57D7" w:rsidRPr="00ED000A" w:rsidRDefault="00F36530" w:rsidP="009C2FA0">
      <w:pPr>
        <w:spacing w:after="0"/>
        <w:rPr>
          <w:ins w:id="301" w:author="Unknown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ins w:id="302" w:author="Unknown">
        <w:r w:rsidR="007B57D7" w:rsidRPr="00ED000A">
          <w:rPr>
            <w:rFonts w:ascii="Times New Roman" w:hAnsi="Times New Roman" w:cs="Times New Roman"/>
            <w:b/>
            <w:sz w:val="28"/>
            <w:szCs w:val="28"/>
          </w:rPr>
          <w:t>Список литературы</w:t>
        </w:r>
      </w:ins>
    </w:p>
    <w:p w:rsidR="007B57D7" w:rsidRPr="00F36530" w:rsidRDefault="00F36530" w:rsidP="00F36530">
      <w:pPr>
        <w:spacing w:after="0"/>
        <w:rPr>
          <w:ins w:id="303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ins w:id="304" w:author="Unknown">
        <w:r w:rsidR="007B57D7" w:rsidRPr="00F36530">
          <w:rPr>
            <w:rFonts w:ascii="Times New Roman" w:hAnsi="Times New Roman" w:cs="Times New Roman"/>
            <w:sz w:val="28"/>
            <w:szCs w:val="28"/>
          </w:rPr>
          <w:t xml:space="preserve">Аксенова  Л.А.  Развитие  творческих  способностей  детей. </w:t>
        </w:r>
        <w:proofErr w:type="gramStart"/>
        <w:r w:rsidR="007B57D7" w:rsidRPr="00F36530">
          <w:rPr>
            <w:rFonts w:ascii="Times New Roman" w:hAnsi="Times New Roman" w:cs="Times New Roman"/>
            <w:sz w:val="28"/>
            <w:szCs w:val="28"/>
          </w:rPr>
          <w:t>–Л</w:t>
        </w:r>
        <w:proofErr w:type="gramEnd"/>
        <w:r w:rsidR="007B57D7" w:rsidRPr="00F36530">
          <w:rPr>
            <w:rFonts w:ascii="Times New Roman" w:hAnsi="Times New Roman" w:cs="Times New Roman"/>
            <w:sz w:val="28"/>
            <w:szCs w:val="28"/>
          </w:rPr>
          <w:t>итература в школе, N7,2006.</w:t>
        </w:r>
      </w:ins>
    </w:p>
    <w:p w:rsidR="007B57D7" w:rsidRPr="00F36530" w:rsidRDefault="00F36530" w:rsidP="00F36530">
      <w:pPr>
        <w:spacing w:after="0"/>
        <w:rPr>
          <w:ins w:id="305" w:author="Unknow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ins w:id="306" w:author="Unknown">
        <w:r w:rsidR="007B57D7" w:rsidRPr="00F36530">
          <w:rPr>
            <w:rFonts w:ascii="Times New Roman" w:hAnsi="Times New Roman" w:cs="Times New Roman"/>
            <w:sz w:val="28"/>
            <w:szCs w:val="28"/>
          </w:rPr>
          <w:t xml:space="preserve">Активные формы преподавания литературы. Составитель Р.И. </w:t>
        </w:r>
        <w:proofErr w:type="spellStart"/>
        <w:r w:rsidR="007B57D7" w:rsidRPr="00F36530">
          <w:rPr>
            <w:rFonts w:ascii="Times New Roman" w:hAnsi="Times New Roman" w:cs="Times New Roman"/>
            <w:sz w:val="28"/>
            <w:szCs w:val="28"/>
          </w:rPr>
          <w:t>Альбеткова</w:t>
        </w:r>
        <w:proofErr w:type="spellEnd"/>
        <w:r w:rsidR="007B57D7" w:rsidRPr="00F36530">
          <w:rPr>
            <w:rFonts w:ascii="Times New Roman" w:hAnsi="Times New Roman" w:cs="Times New Roman"/>
            <w:sz w:val="28"/>
            <w:szCs w:val="28"/>
          </w:rPr>
          <w:t xml:space="preserve"> –</w:t>
        </w:r>
      </w:ins>
    </w:p>
    <w:p w:rsidR="007B57D7" w:rsidRPr="009C2FA0" w:rsidRDefault="007B57D7" w:rsidP="009C2FA0">
      <w:pPr>
        <w:spacing w:after="0"/>
        <w:rPr>
          <w:ins w:id="307" w:author="Unknown"/>
          <w:rFonts w:ascii="Times New Roman" w:hAnsi="Times New Roman" w:cs="Times New Roman"/>
          <w:sz w:val="28"/>
          <w:szCs w:val="28"/>
        </w:rPr>
      </w:pPr>
      <w:ins w:id="308" w:author="Unknown">
        <w:r w:rsidRPr="009C2FA0">
          <w:rPr>
            <w:rFonts w:ascii="Times New Roman" w:hAnsi="Times New Roman" w:cs="Times New Roman"/>
            <w:sz w:val="28"/>
            <w:szCs w:val="28"/>
          </w:rPr>
          <w:t>М., Просвещение, 1991.</w:t>
        </w:r>
      </w:ins>
    </w:p>
    <w:p w:rsidR="007B57D7" w:rsidRPr="009C2FA0" w:rsidRDefault="007B57D7" w:rsidP="009C2FA0">
      <w:pPr>
        <w:spacing w:after="0"/>
        <w:rPr>
          <w:ins w:id="309" w:author="Unknown"/>
          <w:rFonts w:ascii="Times New Roman" w:hAnsi="Times New Roman" w:cs="Times New Roman"/>
          <w:sz w:val="28"/>
          <w:szCs w:val="28"/>
        </w:rPr>
      </w:pPr>
      <w:ins w:id="310" w:author="Unknown">
        <w:r w:rsidRPr="009C2FA0">
          <w:rPr>
            <w:rFonts w:ascii="Times New Roman" w:hAnsi="Times New Roman" w:cs="Times New Roman"/>
            <w:sz w:val="28"/>
            <w:szCs w:val="28"/>
          </w:rPr>
          <w:t>3.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11" w:author="Unknown">
        <w:r w:rsidRPr="009C2FA0">
          <w:rPr>
            <w:rFonts w:ascii="Times New Roman" w:hAnsi="Times New Roman" w:cs="Times New Roman"/>
            <w:sz w:val="28"/>
            <w:szCs w:val="28"/>
          </w:rPr>
          <w:t>Бондаревская</w:t>
        </w:r>
      </w:ins>
      <w:proofErr w:type="spellEnd"/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12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 Е.В. Личностно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13" w:author="Unknown">
        <w:r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14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ориентированный подход как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15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технология модернизации образования.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16" w:author="Unknown">
        <w:r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17" w:author="Unknown">
        <w:r w:rsidRPr="009C2FA0">
          <w:rPr>
            <w:rFonts w:ascii="Times New Roman" w:hAnsi="Times New Roman" w:cs="Times New Roman"/>
            <w:sz w:val="28"/>
            <w:szCs w:val="28"/>
          </w:rPr>
          <w:t>Методист, 2003, N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18" w:author="Unknown">
        <w:r w:rsidRPr="009C2FA0">
          <w:rPr>
            <w:rFonts w:ascii="Times New Roman" w:hAnsi="Times New Roman" w:cs="Times New Roman"/>
            <w:sz w:val="28"/>
            <w:szCs w:val="28"/>
          </w:rPr>
          <w:t>2.</w:t>
        </w:r>
      </w:ins>
    </w:p>
    <w:p w:rsidR="007B57D7" w:rsidRPr="009C2FA0" w:rsidRDefault="007B57D7" w:rsidP="009C2FA0">
      <w:pPr>
        <w:spacing w:after="0"/>
        <w:rPr>
          <w:ins w:id="319" w:author="Unknown"/>
          <w:rFonts w:ascii="Times New Roman" w:hAnsi="Times New Roman" w:cs="Times New Roman"/>
          <w:sz w:val="28"/>
          <w:szCs w:val="28"/>
        </w:rPr>
      </w:pPr>
      <w:ins w:id="320" w:author="Unknown">
        <w:r w:rsidRPr="009C2FA0">
          <w:rPr>
            <w:rFonts w:ascii="Times New Roman" w:hAnsi="Times New Roman" w:cs="Times New Roman"/>
            <w:sz w:val="28"/>
            <w:szCs w:val="28"/>
          </w:rPr>
          <w:t>4.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21" w:author="Unknown">
        <w:r w:rsidRPr="009C2FA0">
          <w:rPr>
            <w:rFonts w:ascii="Times New Roman" w:hAnsi="Times New Roman" w:cs="Times New Roman"/>
            <w:sz w:val="28"/>
            <w:szCs w:val="28"/>
          </w:rPr>
          <w:t>Браже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 Т.Г.  Интеграция  предметов  в  современной  школе. 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22" w:author="Unknown">
        <w:r w:rsidRPr="009C2FA0">
          <w:rPr>
            <w:rFonts w:ascii="Times New Roman" w:hAnsi="Times New Roman" w:cs="Times New Roman"/>
            <w:sz w:val="28"/>
            <w:szCs w:val="28"/>
          </w:rPr>
          <w:t>Литература в школе, 1996, N 5.</w:t>
        </w:r>
      </w:ins>
    </w:p>
    <w:p w:rsidR="007B57D7" w:rsidRPr="009C2FA0" w:rsidRDefault="007B57D7" w:rsidP="009C2FA0">
      <w:pPr>
        <w:spacing w:after="0"/>
        <w:rPr>
          <w:ins w:id="323" w:author="Unknown"/>
          <w:rFonts w:ascii="Times New Roman" w:hAnsi="Times New Roman" w:cs="Times New Roman"/>
          <w:sz w:val="28"/>
          <w:szCs w:val="28"/>
        </w:rPr>
      </w:pPr>
      <w:ins w:id="324" w:author="Unknown">
        <w:r w:rsidRPr="009C2FA0">
          <w:rPr>
            <w:rFonts w:ascii="Times New Roman" w:hAnsi="Times New Roman" w:cs="Times New Roman"/>
            <w:sz w:val="28"/>
            <w:szCs w:val="28"/>
          </w:rPr>
          <w:t>5.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25" w:author="Unknown">
        <w:r w:rsidRPr="009C2FA0">
          <w:rPr>
            <w:rFonts w:ascii="Times New Roman" w:hAnsi="Times New Roman" w:cs="Times New Roman"/>
            <w:sz w:val="28"/>
            <w:szCs w:val="28"/>
          </w:rPr>
          <w:t>Букатов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В.М. Я иду на урок: хрестоматия игровых приемов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26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обучения. </w:t>
        </w:r>
      </w:ins>
    </w:p>
    <w:p w:rsidR="007B57D7" w:rsidRPr="009C2FA0" w:rsidRDefault="007B57D7" w:rsidP="009C2FA0">
      <w:pPr>
        <w:spacing w:after="0"/>
        <w:rPr>
          <w:ins w:id="327" w:author="Unknown"/>
          <w:rFonts w:ascii="Times New Roman" w:hAnsi="Times New Roman" w:cs="Times New Roman"/>
          <w:sz w:val="28"/>
          <w:szCs w:val="28"/>
        </w:rPr>
      </w:pPr>
      <w:ins w:id="328" w:author="Unknown">
        <w:r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29" w:author="Unknown">
        <w:r w:rsidRPr="009C2FA0">
          <w:rPr>
            <w:rFonts w:ascii="Times New Roman" w:hAnsi="Times New Roman" w:cs="Times New Roman"/>
            <w:sz w:val="28"/>
            <w:szCs w:val="28"/>
          </w:rPr>
          <w:t>М., «Первое сентября», 2001.</w:t>
        </w:r>
      </w:ins>
    </w:p>
    <w:p w:rsidR="00ED000A" w:rsidRDefault="007B57D7" w:rsidP="009C2FA0">
      <w:pPr>
        <w:spacing w:after="0"/>
        <w:rPr>
          <w:rFonts w:ascii="Times New Roman" w:hAnsi="Times New Roman" w:cs="Times New Roman"/>
          <w:sz w:val="28"/>
          <w:szCs w:val="28"/>
        </w:rPr>
      </w:pPr>
      <w:ins w:id="330" w:author="Unknown">
        <w:r w:rsidRPr="009C2FA0">
          <w:rPr>
            <w:rFonts w:ascii="Times New Roman" w:hAnsi="Times New Roman" w:cs="Times New Roman"/>
            <w:sz w:val="28"/>
            <w:szCs w:val="28"/>
          </w:rPr>
          <w:t>6.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31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Ващенко  А.А.  Дифференцированный  подход  к  учащимся. </w:t>
        </w:r>
        <w:proofErr w:type="gramStart"/>
        <w:r w:rsidRPr="009C2FA0">
          <w:rPr>
            <w:rFonts w:ascii="Times New Roman" w:hAnsi="Times New Roman" w:cs="Times New Roman"/>
            <w:sz w:val="28"/>
            <w:szCs w:val="28"/>
          </w:rPr>
          <w:t>–Р</w:t>
        </w:r>
        <w:proofErr w:type="gramEnd"/>
        <w:r w:rsidRPr="009C2FA0">
          <w:rPr>
            <w:rFonts w:ascii="Times New Roman" w:hAnsi="Times New Roman" w:cs="Times New Roman"/>
            <w:sz w:val="28"/>
            <w:szCs w:val="28"/>
          </w:rPr>
          <w:t>усский язык в школе, 1991, N3</w:t>
        </w:r>
      </w:ins>
    </w:p>
    <w:p w:rsidR="007B57D7" w:rsidRPr="009C2FA0" w:rsidRDefault="007B57D7" w:rsidP="009C2FA0">
      <w:pPr>
        <w:spacing w:after="0"/>
        <w:rPr>
          <w:ins w:id="332" w:author="Unknown"/>
          <w:rFonts w:ascii="Times New Roman" w:hAnsi="Times New Roman" w:cs="Times New Roman"/>
          <w:sz w:val="28"/>
          <w:szCs w:val="28"/>
        </w:rPr>
      </w:pPr>
      <w:ins w:id="333" w:author="Unknown">
        <w:r w:rsidRPr="009C2FA0">
          <w:rPr>
            <w:rFonts w:ascii="Times New Roman" w:hAnsi="Times New Roman" w:cs="Times New Roman"/>
            <w:sz w:val="28"/>
            <w:szCs w:val="28"/>
          </w:rPr>
          <w:t>7.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34" w:author="Unknown">
        <w:r w:rsidRPr="009C2FA0">
          <w:rPr>
            <w:rFonts w:ascii="Times New Roman" w:hAnsi="Times New Roman" w:cs="Times New Roman"/>
            <w:sz w:val="28"/>
            <w:szCs w:val="28"/>
          </w:rPr>
          <w:t>Звездина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А.Я. Интерактивные методы как способ повышения мотивации в обучении русскому языку и литературе. 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35" w:author="Unknown">
        <w:r w:rsidRPr="009C2FA0">
          <w:rPr>
            <w:rFonts w:ascii="Times New Roman" w:hAnsi="Times New Roman" w:cs="Times New Roman"/>
            <w:sz w:val="28"/>
            <w:szCs w:val="28"/>
          </w:rPr>
          <w:t>Мастер 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36" w:author="Unknown">
        <w:r w:rsidRPr="009C2FA0">
          <w:rPr>
            <w:rFonts w:ascii="Times New Roman" w:hAnsi="Times New Roman" w:cs="Times New Roman"/>
            <w:sz w:val="28"/>
            <w:szCs w:val="28"/>
          </w:rPr>
          <w:t>класс, N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37" w:author="Unknown">
        <w:r w:rsidRPr="009C2FA0">
          <w:rPr>
            <w:rFonts w:ascii="Times New Roman" w:hAnsi="Times New Roman" w:cs="Times New Roman"/>
            <w:sz w:val="28"/>
            <w:szCs w:val="28"/>
          </w:rPr>
          <w:t>10, 2006.</w:t>
        </w:r>
      </w:ins>
    </w:p>
    <w:p w:rsidR="007B57D7" w:rsidRPr="009C2FA0" w:rsidRDefault="007B57D7" w:rsidP="009C2FA0">
      <w:pPr>
        <w:spacing w:after="0"/>
        <w:rPr>
          <w:ins w:id="338" w:author="Unknown"/>
          <w:rFonts w:ascii="Times New Roman" w:hAnsi="Times New Roman" w:cs="Times New Roman"/>
          <w:sz w:val="28"/>
          <w:szCs w:val="28"/>
        </w:rPr>
      </w:pPr>
      <w:ins w:id="339" w:author="Unknown">
        <w:r w:rsidRPr="009C2FA0">
          <w:rPr>
            <w:rFonts w:ascii="Times New Roman" w:hAnsi="Times New Roman" w:cs="Times New Roman"/>
            <w:sz w:val="28"/>
            <w:szCs w:val="28"/>
          </w:rPr>
          <w:t>8.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40" w:author="Unknown">
        <w:r w:rsidRPr="009C2FA0">
          <w:rPr>
            <w:rFonts w:ascii="Times New Roman" w:hAnsi="Times New Roman" w:cs="Times New Roman"/>
            <w:sz w:val="28"/>
            <w:szCs w:val="28"/>
          </w:rPr>
          <w:t>Ипполитова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Н.А. Текст в системе изучения русского языка в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41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школе.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42" w:author="Unknown">
        <w:r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43" w:author="Unknown">
        <w:r w:rsidRPr="009C2FA0">
          <w:rPr>
            <w:rFonts w:ascii="Times New Roman" w:hAnsi="Times New Roman" w:cs="Times New Roman"/>
            <w:sz w:val="28"/>
            <w:szCs w:val="28"/>
          </w:rPr>
          <w:t>М., 1992.</w:t>
        </w:r>
      </w:ins>
    </w:p>
    <w:p w:rsidR="007B57D7" w:rsidRPr="009C2FA0" w:rsidRDefault="007B57D7" w:rsidP="009C2FA0">
      <w:pPr>
        <w:spacing w:after="0"/>
        <w:rPr>
          <w:ins w:id="344" w:author="Unknown"/>
          <w:rFonts w:ascii="Times New Roman" w:hAnsi="Times New Roman" w:cs="Times New Roman"/>
          <w:sz w:val="28"/>
          <w:szCs w:val="28"/>
        </w:rPr>
      </w:pPr>
      <w:ins w:id="345" w:author="Unknown">
        <w:r w:rsidRPr="009C2FA0">
          <w:rPr>
            <w:rFonts w:ascii="Times New Roman" w:hAnsi="Times New Roman" w:cs="Times New Roman"/>
            <w:sz w:val="28"/>
            <w:szCs w:val="28"/>
          </w:rPr>
          <w:t>9.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46" w:author="Unknown">
        <w:r w:rsidRPr="009C2FA0">
          <w:rPr>
            <w:rFonts w:ascii="Times New Roman" w:hAnsi="Times New Roman" w:cs="Times New Roman"/>
            <w:sz w:val="28"/>
            <w:szCs w:val="28"/>
          </w:rPr>
          <w:t>Коротаева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Е.В. О ситуации успеха в учебной деятельности.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47" w:author="Unknown">
        <w:r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48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Русский язык </w:t>
        </w:r>
        <w:proofErr w:type="gramStart"/>
        <w:r w:rsidRPr="009C2FA0">
          <w:rPr>
            <w:rFonts w:ascii="Times New Roman" w:hAnsi="Times New Roman" w:cs="Times New Roman"/>
            <w:sz w:val="28"/>
            <w:szCs w:val="28"/>
          </w:rPr>
          <w:t>в</w:t>
        </w:r>
        <w:proofErr w:type="gramEnd"/>
      </w:ins>
    </w:p>
    <w:p w:rsidR="007B57D7" w:rsidRPr="009C2FA0" w:rsidRDefault="007B57D7" w:rsidP="009C2FA0">
      <w:pPr>
        <w:spacing w:after="0"/>
        <w:rPr>
          <w:ins w:id="349" w:author="Unknown"/>
          <w:rFonts w:ascii="Times New Roman" w:hAnsi="Times New Roman" w:cs="Times New Roman"/>
          <w:sz w:val="28"/>
          <w:szCs w:val="28"/>
        </w:rPr>
      </w:pPr>
      <w:ins w:id="350" w:author="Unknown">
        <w:r w:rsidRPr="009C2FA0">
          <w:rPr>
            <w:rFonts w:ascii="Times New Roman" w:hAnsi="Times New Roman" w:cs="Times New Roman"/>
            <w:sz w:val="28"/>
            <w:szCs w:val="28"/>
          </w:rPr>
          <w:t>школе и дома, 2003, N1.</w:t>
        </w:r>
      </w:ins>
    </w:p>
    <w:p w:rsidR="007B57D7" w:rsidRPr="009C2FA0" w:rsidRDefault="007B57D7" w:rsidP="009C2FA0">
      <w:pPr>
        <w:spacing w:after="0"/>
        <w:rPr>
          <w:ins w:id="351" w:author="Unknown"/>
          <w:rFonts w:ascii="Times New Roman" w:hAnsi="Times New Roman" w:cs="Times New Roman"/>
          <w:sz w:val="28"/>
          <w:szCs w:val="28"/>
        </w:rPr>
      </w:pPr>
      <w:ins w:id="352" w:author="Unknown">
        <w:r w:rsidRPr="009C2FA0">
          <w:rPr>
            <w:rFonts w:ascii="Times New Roman" w:hAnsi="Times New Roman" w:cs="Times New Roman"/>
            <w:sz w:val="28"/>
            <w:szCs w:val="28"/>
          </w:rPr>
          <w:t>10.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53" w:author="Unknown">
        <w:r w:rsidRPr="009C2FA0">
          <w:rPr>
            <w:rFonts w:ascii="Times New Roman" w:hAnsi="Times New Roman" w:cs="Times New Roman"/>
            <w:sz w:val="28"/>
            <w:szCs w:val="28"/>
          </w:rPr>
          <w:t>Лизинский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В.М. Приемы и формы в учебной деятельности.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54" w:author="Unknown">
        <w:r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55" w:author="Unknown">
        <w:r w:rsidRPr="009C2FA0">
          <w:rPr>
            <w:rFonts w:ascii="Times New Roman" w:hAnsi="Times New Roman" w:cs="Times New Roman"/>
            <w:sz w:val="28"/>
            <w:szCs w:val="28"/>
          </w:rPr>
          <w:t>М, «Педагогический поиск», 2002.</w:t>
        </w:r>
      </w:ins>
    </w:p>
    <w:p w:rsidR="007B57D7" w:rsidRPr="009C2FA0" w:rsidRDefault="007B57D7" w:rsidP="009C2FA0">
      <w:pPr>
        <w:spacing w:after="0"/>
        <w:rPr>
          <w:ins w:id="356" w:author="Unknown"/>
          <w:rFonts w:ascii="Times New Roman" w:hAnsi="Times New Roman" w:cs="Times New Roman"/>
          <w:sz w:val="28"/>
          <w:szCs w:val="28"/>
        </w:rPr>
      </w:pPr>
      <w:ins w:id="357" w:author="Unknown">
        <w:r w:rsidRPr="009C2FA0">
          <w:rPr>
            <w:rFonts w:ascii="Times New Roman" w:hAnsi="Times New Roman" w:cs="Times New Roman"/>
            <w:sz w:val="28"/>
            <w:szCs w:val="28"/>
          </w:rPr>
          <w:t>11.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58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Нетрадиционные  формы  организации  учебных  занятий. 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59" w:author="Unknown">
        <w:r w:rsidRPr="009C2FA0">
          <w:rPr>
            <w:rFonts w:ascii="Times New Roman" w:hAnsi="Times New Roman" w:cs="Times New Roman"/>
            <w:sz w:val="28"/>
            <w:szCs w:val="28"/>
          </w:rPr>
          <w:t xml:space="preserve">Составитель Беляева Н.В. </w:t>
        </w:r>
      </w:ins>
    </w:p>
    <w:p w:rsidR="007B57D7" w:rsidRPr="009C2FA0" w:rsidRDefault="007B57D7" w:rsidP="009C2FA0">
      <w:pPr>
        <w:spacing w:after="0"/>
        <w:rPr>
          <w:ins w:id="360" w:author="Unknown"/>
          <w:rFonts w:ascii="Times New Roman" w:hAnsi="Times New Roman" w:cs="Times New Roman"/>
          <w:sz w:val="28"/>
          <w:szCs w:val="28"/>
        </w:rPr>
      </w:pPr>
      <w:ins w:id="361" w:author="Unknown">
        <w:r w:rsidRPr="009C2FA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ins w:id="362" w:author="Unknown">
        <w:r w:rsidRPr="009C2FA0">
          <w:rPr>
            <w:rFonts w:ascii="Times New Roman" w:hAnsi="Times New Roman" w:cs="Times New Roman"/>
            <w:sz w:val="28"/>
            <w:szCs w:val="28"/>
          </w:rPr>
          <w:t>Калинин, 1980.</w:t>
        </w:r>
      </w:ins>
    </w:p>
    <w:p w:rsidR="007B57D7" w:rsidRPr="009C2FA0" w:rsidRDefault="007B57D7" w:rsidP="009C2FA0">
      <w:pPr>
        <w:spacing w:after="0"/>
        <w:rPr>
          <w:ins w:id="363" w:author="Unknown"/>
          <w:rFonts w:ascii="Times New Roman" w:hAnsi="Times New Roman" w:cs="Times New Roman"/>
          <w:sz w:val="28"/>
          <w:szCs w:val="28"/>
        </w:rPr>
      </w:pPr>
      <w:ins w:id="364" w:author="Unknown">
        <w:r w:rsidRPr="009C2FA0">
          <w:rPr>
            <w:rFonts w:ascii="Times New Roman" w:hAnsi="Times New Roman" w:cs="Times New Roman"/>
            <w:sz w:val="28"/>
            <w:szCs w:val="28"/>
          </w:rPr>
          <w:t>12.</w:t>
        </w:r>
      </w:ins>
      <w:r w:rsidR="00ED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ins w:id="365" w:author="Unknown">
        <w:r w:rsidRPr="009C2FA0">
          <w:rPr>
            <w:rFonts w:ascii="Times New Roman" w:hAnsi="Times New Roman" w:cs="Times New Roman"/>
            <w:sz w:val="28"/>
            <w:szCs w:val="28"/>
          </w:rPr>
          <w:t>Ничкова</w:t>
        </w:r>
        <w:proofErr w:type="spellEnd"/>
        <w:r w:rsidRPr="009C2FA0">
          <w:rPr>
            <w:rFonts w:ascii="Times New Roman" w:hAnsi="Times New Roman" w:cs="Times New Roman"/>
            <w:sz w:val="28"/>
            <w:szCs w:val="28"/>
          </w:rPr>
          <w:t xml:space="preserve">  Т.А.  Активные  формы,  методы  и  </w:t>
        </w:r>
        <w:proofErr w:type="gramStart"/>
        <w:r w:rsidRPr="009C2FA0">
          <w:rPr>
            <w:rFonts w:ascii="Times New Roman" w:hAnsi="Times New Roman" w:cs="Times New Roman"/>
            <w:sz w:val="28"/>
            <w:szCs w:val="28"/>
          </w:rPr>
          <w:t>приемы</w:t>
        </w:r>
        <w:proofErr w:type="gramEnd"/>
        <w:r w:rsidRPr="009C2FA0">
          <w:rPr>
            <w:rFonts w:ascii="Times New Roman" w:hAnsi="Times New Roman" w:cs="Times New Roman"/>
            <w:sz w:val="28"/>
            <w:szCs w:val="28"/>
          </w:rPr>
          <w:t xml:space="preserve"> используемые на уроках русского</w:t>
        </w:r>
      </w:ins>
    </w:p>
    <w:p w:rsidR="007B57D7" w:rsidRPr="00ED000A" w:rsidRDefault="007B57D7" w:rsidP="009C2FA0">
      <w:pPr>
        <w:spacing w:after="0"/>
        <w:rPr>
          <w:ins w:id="366" w:author="Unknown"/>
          <w:rFonts w:ascii="Times New Roman" w:hAnsi="Times New Roman" w:cs="Times New Roman"/>
          <w:sz w:val="28"/>
          <w:szCs w:val="28"/>
          <w:lang w:val="en-US"/>
        </w:rPr>
      </w:pPr>
      <w:ins w:id="367" w:author="Unknown">
        <w:r w:rsidRPr="009C2FA0">
          <w:rPr>
            <w:rFonts w:ascii="Times New Roman" w:hAnsi="Times New Roman" w:cs="Times New Roman"/>
            <w:sz w:val="28"/>
            <w:szCs w:val="28"/>
          </w:rPr>
          <w:t>языка</w:t>
        </w:r>
        <w:r w:rsidRPr="00ED000A">
          <w:rPr>
            <w:rFonts w:ascii="Times New Roman" w:hAnsi="Times New Roman" w:cs="Times New Roman"/>
            <w:sz w:val="28"/>
            <w:szCs w:val="28"/>
            <w:lang w:val="en-US"/>
          </w:rPr>
          <w:t xml:space="preserve">. </w:t>
        </w:r>
      </w:ins>
      <w:r w:rsidR="00ED000A" w:rsidRPr="00ED00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ins w:id="368" w:author="Unknown">
        <w:r w:rsidRPr="009C2FA0">
          <w:rPr>
            <w:rFonts w:ascii="Times New Roman" w:hAnsi="Times New Roman" w:cs="Times New Roman"/>
            <w:sz w:val="28"/>
            <w:szCs w:val="28"/>
          </w:rPr>
          <w:t>Презентация</w:t>
        </w:r>
      </w:ins>
      <w:r w:rsidR="00ED000A" w:rsidRPr="00ED00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ins w:id="369" w:author="Unknown">
        <w:r w:rsidRPr="00ED000A">
          <w:rPr>
            <w:rFonts w:ascii="Times New Roman" w:hAnsi="Times New Roman" w:cs="Times New Roman"/>
            <w:sz w:val="28"/>
            <w:szCs w:val="28"/>
            <w:lang w:val="en-US"/>
          </w:rPr>
          <w:t>,2012.nsportal.ru/sites/default/files/2012/3</w:t>
        </w:r>
      </w:ins>
      <w:r w:rsidR="00ED000A" w:rsidRPr="00ED00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ins w:id="370" w:author="Unknown">
        <w:r w:rsidRPr="00ED000A">
          <w:rPr>
            <w:rFonts w:ascii="Times New Roman" w:hAnsi="Times New Roman" w:cs="Times New Roman"/>
            <w:sz w:val="28"/>
            <w:szCs w:val="28"/>
            <w:lang w:val="en-US"/>
          </w:rPr>
          <w:t>/</w:t>
        </w:r>
        <w:proofErr w:type="spellStart"/>
        <w:r w:rsidRPr="00ED000A">
          <w:rPr>
            <w:rFonts w:ascii="Times New Roman" w:hAnsi="Times New Roman" w:cs="Times New Roman"/>
            <w:sz w:val="28"/>
            <w:szCs w:val="28"/>
            <w:lang w:val="en-US"/>
          </w:rPr>
          <w:t>aktivnye</w:t>
        </w:r>
      </w:ins>
      <w:proofErr w:type="spellEnd"/>
      <w:r w:rsidR="00ED000A" w:rsidRPr="00ED00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ins w:id="371" w:author="Unknown">
        <w:r w:rsidRPr="00ED000A">
          <w:rPr>
            <w:rFonts w:ascii="Times New Roman" w:hAnsi="Times New Roman" w:cs="Times New Roman"/>
            <w:sz w:val="28"/>
            <w:szCs w:val="28"/>
            <w:lang w:val="en-US"/>
          </w:rPr>
          <w:t>formy_priemy_metody.pptx</w:t>
        </w:r>
      </w:ins>
    </w:p>
    <w:p w:rsidR="00C24CC0" w:rsidRPr="00ED000A" w:rsidRDefault="00C24CC0" w:rsidP="009C2FA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24CC0" w:rsidRPr="00ED000A" w:rsidSect="00F36530">
      <w:pgSz w:w="11906" w:h="16838"/>
      <w:pgMar w:top="426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15E02"/>
    <w:multiLevelType w:val="hybridMultilevel"/>
    <w:tmpl w:val="BE7AC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7D7"/>
    <w:rsid w:val="000F4778"/>
    <w:rsid w:val="007B57D7"/>
    <w:rsid w:val="009C2FA0"/>
    <w:rsid w:val="00C24CC0"/>
    <w:rsid w:val="00C45BB2"/>
    <w:rsid w:val="00E80B63"/>
    <w:rsid w:val="00ED000A"/>
    <w:rsid w:val="00F3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olbarlabel">
    <w:name w:val="toolbarlabel"/>
    <w:basedOn w:val="a0"/>
    <w:rsid w:val="007B57D7"/>
  </w:style>
  <w:style w:type="character" w:customStyle="1" w:styleId="dropdowntoolbarbutton">
    <w:name w:val="dropdowntoolbarbutton"/>
    <w:basedOn w:val="a0"/>
    <w:rsid w:val="007B57D7"/>
  </w:style>
  <w:style w:type="paragraph" w:styleId="a3">
    <w:name w:val="List Paragraph"/>
    <w:basedOn w:val="a"/>
    <w:uiPriority w:val="34"/>
    <w:qFormat/>
    <w:rsid w:val="00ED0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91905">
                      <w:marLeft w:val="-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327904">
                          <w:marLeft w:val="0"/>
                          <w:marRight w:val="19"/>
                          <w:marTop w:val="29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67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35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9947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9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0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87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7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4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2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00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9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03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0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5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2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8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61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04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5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71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69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93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73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49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9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1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8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1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08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6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46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05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9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615955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48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1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4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5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1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2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6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22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4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29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3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03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6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55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1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6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4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74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83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5304707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7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02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50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0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9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0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71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8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04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1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5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4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5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12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0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7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8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0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9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25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93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28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84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6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86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94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73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30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36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38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90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5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74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22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2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7814225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0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0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3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46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01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12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4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60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60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9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9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9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03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1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2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93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73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4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2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8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5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59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6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9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4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9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92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92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36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0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4861081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6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91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7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82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4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2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77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53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90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8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6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1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6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85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4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7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3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2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64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13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37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14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67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0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84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2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8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91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772907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8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7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38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94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16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56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7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8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0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2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90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94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4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94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5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7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2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12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96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51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67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3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1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06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6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52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0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3951640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45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0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44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4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33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8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1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5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7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3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4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6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3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2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76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3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1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5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44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1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3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14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2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79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7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7821">
                  <w:marLeft w:val="0"/>
                  <w:marRight w:val="0"/>
                  <w:marTop w:val="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2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3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01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5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3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0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80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1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5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1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75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7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0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2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6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8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48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6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3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1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0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7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7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35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9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9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96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4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4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38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9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9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4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07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9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65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95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36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0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81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7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0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</dc:creator>
  <cp:keywords/>
  <dc:description/>
  <cp:lastModifiedBy>Зарема</cp:lastModifiedBy>
  <cp:revision>5</cp:revision>
  <dcterms:created xsi:type="dcterms:W3CDTF">2019-01-05T23:08:00Z</dcterms:created>
  <dcterms:modified xsi:type="dcterms:W3CDTF">2024-05-04T05:03:00Z</dcterms:modified>
</cp:coreProperties>
</file>