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86" w:type="dxa"/>
        <w:tblLayout w:type="fixed"/>
        <w:tblLook w:val="04A0"/>
      </w:tblPr>
      <w:tblGrid>
        <w:gridCol w:w="4126"/>
        <w:gridCol w:w="10660"/>
      </w:tblGrid>
      <w:tr w:rsidR="00884FF5" w:rsidRPr="00D85CEF" w:rsidTr="007C5D4B">
        <w:tc>
          <w:tcPr>
            <w:tcW w:w="4126" w:type="dxa"/>
          </w:tcPr>
          <w:p w:rsidR="00884FF5" w:rsidRPr="002E38B9" w:rsidRDefault="00884FF5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Тема урока</w:t>
            </w:r>
          </w:p>
        </w:tc>
        <w:tc>
          <w:tcPr>
            <w:tcW w:w="10660" w:type="dxa"/>
          </w:tcPr>
          <w:p w:rsidR="00884FF5" w:rsidRPr="00D85CEF" w:rsidRDefault="007C5D4B" w:rsidP="00D85CEF">
            <w:pPr>
              <w:pStyle w:val="a7"/>
              <w:jc w:val="both"/>
            </w:pPr>
            <w:r w:rsidRPr="00D85CEF">
              <w:t xml:space="preserve">Корень. </w:t>
            </w:r>
            <w:r w:rsidR="00884FF5" w:rsidRPr="00D85CEF">
              <w:t>Однокоренные слова</w:t>
            </w:r>
            <w:r w:rsidRPr="00D85CEF">
              <w:t>.</w:t>
            </w:r>
          </w:p>
        </w:tc>
      </w:tr>
      <w:tr w:rsidR="00884FF5" w:rsidRPr="00D85CEF" w:rsidTr="007C5D4B">
        <w:tc>
          <w:tcPr>
            <w:tcW w:w="4126" w:type="dxa"/>
          </w:tcPr>
          <w:p w:rsidR="00884FF5" w:rsidRPr="002E38B9" w:rsidRDefault="00884FF5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Цели деятельности учителя</w:t>
            </w:r>
          </w:p>
        </w:tc>
        <w:tc>
          <w:tcPr>
            <w:tcW w:w="10660" w:type="dxa"/>
          </w:tcPr>
          <w:p w:rsidR="00884FF5" w:rsidRPr="00D85CEF" w:rsidRDefault="00884FF5" w:rsidP="00D85CEF">
            <w:pPr>
              <w:pStyle w:val="a7"/>
              <w:jc w:val="both"/>
            </w:pPr>
            <w:r w:rsidRPr="00D85CEF">
              <w:t xml:space="preserve">Создать условия </w:t>
            </w:r>
            <w:r w:rsidR="00C67386" w:rsidRPr="00D85CEF">
              <w:t>д</w:t>
            </w:r>
            <w:r w:rsidR="00E46BDE">
              <w:t>ля формирования</w:t>
            </w:r>
            <w:r w:rsidRPr="00D85CEF">
              <w:t xml:space="preserve"> знаний учащихся о признаках однокоренных слов, об одинаковом написании корня в однокоренных словах; способствовать развитию умений распознавать однокоренные слова в тексте и самостоятельно их записывать</w:t>
            </w:r>
            <w:r w:rsidR="007C5D4B" w:rsidRPr="00D85CEF">
              <w:t>.</w:t>
            </w:r>
          </w:p>
        </w:tc>
      </w:tr>
      <w:tr w:rsidR="00884FF5" w:rsidRPr="00D85CEF" w:rsidTr="007C5D4B">
        <w:trPr>
          <w:trHeight w:val="302"/>
        </w:trPr>
        <w:tc>
          <w:tcPr>
            <w:tcW w:w="4126" w:type="dxa"/>
            <w:tcBorders>
              <w:bottom w:val="single" w:sz="4" w:space="0" w:color="auto"/>
            </w:tcBorders>
          </w:tcPr>
          <w:p w:rsidR="00884FF5" w:rsidRPr="002E38B9" w:rsidRDefault="00884FF5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Тип урока</w:t>
            </w:r>
          </w:p>
        </w:tc>
        <w:tc>
          <w:tcPr>
            <w:tcW w:w="10660" w:type="dxa"/>
            <w:tcBorders>
              <w:bottom w:val="single" w:sz="4" w:space="0" w:color="auto"/>
            </w:tcBorders>
          </w:tcPr>
          <w:p w:rsidR="00884FF5" w:rsidRPr="00D85CEF" w:rsidRDefault="007C5D4B" w:rsidP="00D85CEF">
            <w:pPr>
              <w:pStyle w:val="a7"/>
              <w:jc w:val="both"/>
            </w:pPr>
            <w:r w:rsidRPr="00D85CEF">
              <w:t xml:space="preserve">Урок </w:t>
            </w:r>
            <w:r w:rsidRPr="00D85CEF">
              <w:rPr>
                <w:bCs/>
                <w:lang w:eastAsia="ar-SA"/>
              </w:rPr>
              <w:t>общеметодологической направленности.</w:t>
            </w:r>
          </w:p>
        </w:tc>
      </w:tr>
      <w:tr w:rsidR="007C5D4B" w:rsidRPr="00D85CEF" w:rsidTr="007C5D4B">
        <w:trPr>
          <w:trHeight w:val="251"/>
        </w:trPr>
        <w:tc>
          <w:tcPr>
            <w:tcW w:w="4126" w:type="dxa"/>
            <w:tcBorders>
              <w:top w:val="single" w:sz="4" w:space="0" w:color="auto"/>
            </w:tcBorders>
          </w:tcPr>
          <w:p w:rsidR="007C5D4B" w:rsidRPr="002E38B9" w:rsidRDefault="007C5D4B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Класс</w:t>
            </w:r>
          </w:p>
        </w:tc>
        <w:tc>
          <w:tcPr>
            <w:tcW w:w="10660" w:type="dxa"/>
            <w:tcBorders>
              <w:top w:val="single" w:sz="4" w:space="0" w:color="auto"/>
            </w:tcBorders>
          </w:tcPr>
          <w:p w:rsidR="007C5D4B" w:rsidRPr="00D85CEF" w:rsidRDefault="007C5D4B" w:rsidP="00D85CEF">
            <w:pPr>
              <w:pStyle w:val="a7"/>
              <w:jc w:val="both"/>
            </w:pPr>
            <w:r w:rsidRPr="00D85CEF">
              <w:t>3</w:t>
            </w:r>
          </w:p>
        </w:tc>
      </w:tr>
      <w:tr w:rsidR="00884FF5" w:rsidRPr="00D85CEF" w:rsidTr="007C5D4B">
        <w:tc>
          <w:tcPr>
            <w:tcW w:w="4126" w:type="dxa"/>
          </w:tcPr>
          <w:p w:rsidR="00884FF5" w:rsidRPr="002E38B9" w:rsidRDefault="00884FF5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Планируемые образовательные результаты</w:t>
            </w:r>
          </w:p>
        </w:tc>
        <w:tc>
          <w:tcPr>
            <w:tcW w:w="10660" w:type="dxa"/>
          </w:tcPr>
          <w:p w:rsidR="00AD62D2" w:rsidRPr="00C9100A" w:rsidRDefault="00884FF5" w:rsidP="00AD62D2">
            <w:pPr>
              <w:pStyle w:val="a7"/>
            </w:pPr>
            <w:r w:rsidRPr="002E38B9">
              <w:rPr>
                <w:b/>
                <w:i/>
              </w:rPr>
              <w:t>Предметные (объем освоения и уровень владения компетенциями)</w:t>
            </w:r>
            <w:r w:rsidRPr="002E38B9">
              <w:rPr>
                <w:b/>
              </w:rPr>
              <w:t>:</w:t>
            </w:r>
            <w:r w:rsidRPr="00D85CEF">
              <w:t xml:space="preserve"> получат возможность </w:t>
            </w:r>
            <w:r w:rsidRPr="002E38B9">
              <w:rPr>
                <w:b/>
              </w:rPr>
              <w:t>научиться:</w:t>
            </w:r>
            <w:r w:rsidR="00AD62D2" w:rsidRPr="00C9100A">
              <w:t xml:space="preserve"> различать однокоренные слова;</w:t>
            </w:r>
            <w:r w:rsidR="00AD62D2">
              <w:t xml:space="preserve"> </w:t>
            </w:r>
            <w:r w:rsidR="00AD62D2" w:rsidRPr="00C9100A">
              <w:t>выделять корень в однокоренных словах;</w:t>
            </w:r>
          </w:p>
          <w:p w:rsidR="00AD62D2" w:rsidRPr="00C9100A" w:rsidRDefault="00AD62D2" w:rsidP="00AD62D2">
            <w:pPr>
              <w:pStyle w:val="a7"/>
            </w:pPr>
            <w:r w:rsidRPr="00C9100A">
              <w:t>подбирать примеры однокоренных слов;</w:t>
            </w:r>
            <w:r>
              <w:t xml:space="preserve"> </w:t>
            </w:r>
            <w:r w:rsidRPr="00C9100A">
              <w:t>находить однокоренные слова в тексте</w:t>
            </w:r>
            <w:r>
              <w:t>.</w:t>
            </w:r>
          </w:p>
          <w:p w:rsidR="00D85CEF" w:rsidRPr="002E38B9" w:rsidRDefault="00884FF5" w:rsidP="00D85CEF">
            <w:pPr>
              <w:pStyle w:val="a7"/>
              <w:jc w:val="both"/>
              <w:rPr>
                <w:b/>
                <w:color w:val="000000"/>
              </w:rPr>
            </w:pPr>
            <w:r w:rsidRPr="00D85CEF">
              <w:t xml:space="preserve"> </w:t>
            </w:r>
            <w:r w:rsidR="00D85CEF" w:rsidRPr="002E38B9">
              <w:rPr>
                <w:b/>
                <w:color w:val="000000"/>
              </w:rPr>
              <w:t>Формируемые УУД:</w:t>
            </w:r>
          </w:p>
          <w:p w:rsidR="00D85CEF" w:rsidRPr="002E38B9" w:rsidRDefault="00D85CEF" w:rsidP="00D85CEF">
            <w:pPr>
              <w:pStyle w:val="a7"/>
              <w:jc w:val="both"/>
              <w:rPr>
                <w:b/>
                <w:color w:val="000000"/>
              </w:rPr>
            </w:pPr>
            <w:r w:rsidRPr="002E38B9">
              <w:rPr>
                <w:b/>
                <w:color w:val="000000"/>
              </w:rPr>
              <w:t xml:space="preserve">Познавательные: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-освоение способов решения проблем поискового характера;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-овладение логическими действиями анализа, обобщения, классификации, установления аналогий, построение рассуждений;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-поиск и выделение необходимой информации, структурирование знаний, моделирование;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000000"/>
              </w:rPr>
            </w:pPr>
            <w:r w:rsidRPr="00D85CEF">
              <w:t>-рефлексия способов и условий действия, контроль и оценка процесса и результатов деятельности.</w:t>
            </w:r>
          </w:p>
          <w:p w:rsidR="00D85CEF" w:rsidRPr="002E38B9" w:rsidRDefault="00D85CEF" w:rsidP="00D85CEF">
            <w:pPr>
              <w:pStyle w:val="a7"/>
              <w:jc w:val="both"/>
              <w:rPr>
                <w:b/>
                <w:color w:val="000000"/>
              </w:rPr>
            </w:pPr>
            <w:r w:rsidRPr="002E38B9">
              <w:rPr>
                <w:b/>
                <w:color w:val="000000"/>
              </w:rPr>
              <w:t>Регулятивные: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000000"/>
                <w:shd w:val="clear" w:color="auto" w:fill="FFFFFF"/>
              </w:rPr>
            </w:pPr>
            <w:r w:rsidRPr="00D85CEF">
              <w:rPr>
                <w:color w:val="000000"/>
                <w:shd w:val="clear" w:color="auto" w:fill="FFFFFF"/>
              </w:rPr>
              <w:t xml:space="preserve">-определять и формулировать цель на уроке с помощью учителя; высказывать свою версию; находить и исправлять ошибки самостоятельно;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-организация учебной деятельности: соотнесение того, что уже известно  и того, что неизвестно, постановка учебной задачи, планирование и контроль, коррекция и оценка, </w:t>
            </w:r>
            <w:proofErr w:type="spellStart"/>
            <w:r w:rsidRPr="00D85CEF">
              <w:t>саморегуляция</w:t>
            </w:r>
            <w:proofErr w:type="spellEnd"/>
            <w:r w:rsidRPr="00D85CEF">
              <w:t>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-понимание выделенных учителем ориентиров действия в учебном материале;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-использование знаково-символических сре</w:t>
            </w:r>
            <w:proofErr w:type="gramStart"/>
            <w:r w:rsidRPr="00D85CEF">
              <w:t>дств пр</w:t>
            </w:r>
            <w:proofErr w:type="gramEnd"/>
            <w:r w:rsidRPr="00D85CEF">
              <w:t>едставления информации для решения учебных и задач;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-ориентация на понимание причин успеха учебной деятельности</w:t>
            </w:r>
          </w:p>
          <w:p w:rsidR="00D85CEF" w:rsidRPr="002E38B9" w:rsidRDefault="00D85CEF" w:rsidP="00D85CEF">
            <w:pPr>
              <w:pStyle w:val="a7"/>
              <w:jc w:val="both"/>
              <w:rPr>
                <w:b/>
                <w:color w:val="000000"/>
              </w:rPr>
            </w:pPr>
            <w:r w:rsidRPr="002E38B9">
              <w:rPr>
                <w:b/>
                <w:color w:val="000000"/>
              </w:rPr>
              <w:t>Коммуникативные: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-участие  в коллективном обсуждении проблемы, умение выражать свои мысли в соответствии с поставленными задачами и условиями,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-организация деятельности в парах, группах, готовность слушать собеседника и вести диалог;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-управление поведением партнера – контроль, коррекция, оценка действий партнера.</w:t>
            </w:r>
          </w:p>
          <w:p w:rsidR="00023D40" w:rsidRPr="00D85CEF" w:rsidRDefault="00023D40" w:rsidP="00D85CEF">
            <w:pPr>
              <w:pStyle w:val="a7"/>
              <w:jc w:val="both"/>
            </w:pPr>
            <w:r w:rsidRPr="00D85CEF">
              <w:t xml:space="preserve"> владеют способностями понимать учебную задачу урока, отвечать на вопросы, обобщать собственные представления; слушают собеседника и ведут диалог, оценивают свои достижения на уроке; умеют вступать в речевое общение, пользоваться учебником.</w:t>
            </w:r>
          </w:p>
          <w:p w:rsidR="007C5D4B" w:rsidRPr="00D85CEF" w:rsidRDefault="00023D40" w:rsidP="00D85CEF">
            <w:pPr>
              <w:pStyle w:val="a7"/>
              <w:jc w:val="both"/>
              <w:rPr>
                <w:color w:val="000000"/>
              </w:rPr>
            </w:pPr>
            <w:r w:rsidRPr="002E38B9">
              <w:rPr>
                <w:b/>
                <w:i/>
              </w:rPr>
              <w:t>Личностные</w:t>
            </w:r>
            <w:r w:rsidRPr="002E38B9">
              <w:rPr>
                <w:b/>
              </w:rPr>
              <w:t>:</w:t>
            </w:r>
            <w:r w:rsidRPr="00D85CEF">
              <w:t xml:space="preserve"> имеют мотивацию к учебной деятельности, навыки сотрудничества </w:t>
            </w:r>
            <w:proofErr w:type="gramStart"/>
            <w:r w:rsidRPr="00D85CEF">
              <w:t>со</w:t>
            </w:r>
            <w:proofErr w:type="gramEnd"/>
            <w:r w:rsidRPr="00D85CEF">
              <w:t xml:space="preserve"> взрослыми и сверстниками в разных ситуациях</w:t>
            </w:r>
            <w:r w:rsidR="007C5D4B" w:rsidRPr="00D85CEF">
              <w:t>.</w:t>
            </w:r>
            <w:r w:rsidR="007C5D4B" w:rsidRPr="00D85CEF">
              <w:rPr>
                <w:color w:val="000000"/>
              </w:rPr>
              <w:t xml:space="preserve"> </w:t>
            </w:r>
          </w:p>
          <w:p w:rsidR="007C5D4B" w:rsidRPr="00D85CEF" w:rsidRDefault="007C5D4B" w:rsidP="00D85CEF">
            <w:pPr>
              <w:pStyle w:val="a7"/>
              <w:jc w:val="both"/>
              <w:rPr>
                <w:rStyle w:val="apple-converted-space"/>
                <w:color w:val="000000"/>
                <w:shd w:val="clear" w:color="auto" w:fill="FFFFFF"/>
              </w:rPr>
            </w:pPr>
            <w:r w:rsidRPr="00D85CEF">
              <w:rPr>
                <w:color w:val="000000"/>
              </w:rPr>
              <w:t>Личностные:</w:t>
            </w:r>
            <w:r w:rsidRPr="00D85CEF">
              <w:rPr>
                <w:rStyle w:val="apple-converted-space"/>
                <w:color w:val="000000"/>
                <w:shd w:val="clear" w:color="auto" w:fill="FFFFFF"/>
              </w:rPr>
              <w:t xml:space="preserve"> </w:t>
            </w:r>
          </w:p>
          <w:p w:rsidR="007C5D4B" w:rsidRPr="00D85CEF" w:rsidRDefault="007C5D4B" w:rsidP="00D85CEF">
            <w:pPr>
              <w:pStyle w:val="a7"/>
              <w:jc w:val="both"/>
              <w:rPr>
                <w:color w:val="000000"/>
                <w:shd w:val="clear" w:color="auto" w:fill="FFFFFF"/>
              </w:rPr>
            </w:pPr>
            <w:r w:rsidRPr="00D85CEF">
              <w:rPr>
                <w:rStyle w:val="apple-converted-space"/>
                <w:color w:val="000000"/>
                <w:shd w:val="clear" w:color="auto" w:fill="FFFFFF"/>
              </w:rPr>
              <w:t> -</w:t>
            </w:r>
            <w:r w:rsidRPr="00D85CEF">
              <w:rPr>
                <w:color w:val="000000"/>
              </w:rPr>
              <w:t>формирование учебно-познавательной мотивации учения;</w:t>
            </w:r>
          </w:p>
          <w:p w:rsidR="007C5D4B" w:rsidRPr="00D85CEF" w:rsidRDefault="007C5D4B" w:rsidP="00D85CEF">
            <w:pPr>
              <w:pStyle w:val="a7"/>
              <w:jc w:val="both"/>
              <w:rPr>
                <w:color w:val="000000"/>
              </w:rPr>
            </w:pPr>
            <w:r w:rsidRPr="00D85CEF">
              <w:rPr>
                <w:color w:val="000000"/>
              </w:rPr>
              <w:lastRenderedPageBreak/>
              <w:t>-формирование способности к самооценке на основе критерия успешности учебной деятельности.</w:t>
            </w:r>
          </w:p>
          <w:p w:rsidR="007C5D4B" w:rsidRPr="00D85CEF" w:rsidRDefault="007C5D4B" w:rsidP="00D85CEF">
            <w:pPr>
              <w:pStyle w:val="a7"/>
              <w:jc w:val="both"/>
            </w:pPr>
            <w:r w:rsidRPr="00D85CEF">
              <w:rPr>
                <w:color w:val="000000"/>
              </w:rPr>
              <w:t>-</w:t>
            </w:r>
            <w:r w:rsidRPr="00D85CEF">
              <w:t xml:space="preserve"> проявляют ценностное отношение к природному миру, осознают важность и необходимость Красной книги для сохранения редких и исчезающих видов животных и растений.</w:t>
            </w:r>
          </w:p>
          <w:p w:rsidR="00023D40" w:rsidRPr="00D85CEF" w:rsidRDefault="00023D40" w:rsidP="00D85CEF">
            <w:pPr>
              <w:pStyle w:val="a7"/>
              <w:jc w:val="both"/>
            </w:pPr>
          </w:p>
        </w:tc>
      </w:tr>
      <w:tr w:rsidR="00884FF5" w:rsidRPr="00D85CEF" w:rsidTr="007C5D4B">
        <w:tc>
          <w:tcPr>
            <w:tcW w:w="4126" w:type="dxa"/>
          </w:tcPr>
          <w:p w:rsidR="00884FF5" w:rsidRPr="002E38B9" w:rsidRDefault="00023D40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lastRenderedPageBreak/>
              <w:t>Методы и формы обучения</w:t>
            </w:r>
          </w:p>
        </w:tc>
        <w:tc>
          <w:tcPr>
            <w:tcW w:w="10660" w:type="dxa"/>
          </w:tcPr>
          <w:p w:rsidR="00884FF5" w:rsidRPr="00D85CEF" w:rsidRDefault="00023D40" w:rsidP="00D85CEF">
            <w:pPr>
              <w:pStyle w:val="a7"/>
              <w:jc w:val="both"/>
            </w:pPr>
            <w:r w:rsidRPr="00D85CEF">
              <w:t>Фронтальная, парная, индивидуальная</w:t>
            </w:r>
          </w:p>
        </w:tc>
      </w:tr>
      <w:tr w:rsidR="00884FF5" w:rsidRPr="00D85CEF" w:rsidTr="007C5D4B">
        <w:tc>
          <w:tcPr>
            <w:tcW w:w="4126" w:type="dxa"/>
          </w:tcPr>
          <w:p w:rsidR="00884FF5" w:rsidRPr="002E38B9" w:rsidRDefault="00023D40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Образовательные ресурсы</w:t>
            </w:r>
          </w:p>
        </w:tc>
        <w:tc>
          <w:tcPr>
            <w:tcW w:w="10660" w:type="dxa"/>
          </w:tcPr>
          <w:p w:rsidR="00884FF5" w:rsidRPr="00D85CEF" w:rsidRDefault="00023D40" w:rsidP="00D85CEF">
            <w:pPr>
              <w:pStyle w:val="a7"/>
              <w:jc w:val="both"/>
            </w:pPr>
            <w:r w:rsidRPr="00D85CEF">
              <w:t>Учебник</w:t>
            </w:r>
          </w:p>
          <w:p w:rsidR="00023D40" w:rsidRPr="00D85CEF" w:rsidRDefault="00023D40" w:rsidP="00D85CEF">
            <w:pPr>
              <w:pStyle w:val="a7"/>
              <w:jc w:val="both"/>
            </w:pPr>
            <w:r w:rsidRPr="00D85CEF">
              <w:t>Толковый словарь</w:t>
            </w:r>
          </w:p>
          <w:p w:rsidR="00D85CEF" w:rsidRPr="00D85CEF" w:rsidRDefault="00023D40" w:rsidP="00D85CEF">
            <w:pPr>
              <w:pStyle w:val="a7"/>
              <w:jc w:val="both"/>
            </w:pPr>
            <w:r w:rsidRPr="00D85CEF">
              <w:t xml:space="preserve">Интернет-ресурсы: </w:t>
            </w:r>
            <w:r w:rsidRPr="00D85CEF">
              <w:rPr>
                <w:lang w:val="en-US"/>
              </w:rPr>
              <w:t>http</w:t>
            </w:r>
            <w:r w:rsidRPr="00D85CEF">
              <w:t>://</w:t>
            </w:r>
            <w:proofErr w:type="spellStart"/>
            <w:r w:rsidRPr="00D85CEF">
              <w:rPr>
                <w:lang w:val="en-US"/>
              </w:rPr>
              <w:t>nsc</w:t>
            </w:r>
            <w:proofErr w:type="spellEnd"/>
            <w:r w:rsidRPr="00D85CEF">
              <w:t>.1</w:t>
            </w:r>
            <w:proofErr w:type="spellStart"/>
            <w:r w:rsidRPr="00D85CEF">
              <w:rPr>
                <w:lang w:val="en-US"/>
              </w:rPr>
              <w:t>september</w:t>
            </w:r>
            <w:proofErr w:type="spellEnd"/>
            <w:r w:rsidRPr="00D85CEF">
              <w:t>.</w:t>
            </w:r>
            <w:proofErr w:type="spellStart"/>
            <w:r w:rsidRPr="00D85CEF">
              <w:rPr>
                <w:lang w:val="en-US"/>
              </w:rPr>
              <w:t>ru</w:t>
            </w:r>
            <w:proofErr w:type="spellEnd"/>
            <w:r w:rsidRPr="00D85CEF">
              <w:t>/2004/22/1</w:t>
            </w:r>
            <w:r w:rsidRPr="00D85CEF">
              <w:rPr>
                <w:lang w:val="en-US"/>
              </w:rPr>
              <w:t>h</w:t>
            </w:r>
            <w:r w:rsidR="00D85CEF" w:rsidRPr="00D85CEF">
              <w:rPr>
                <w:rFonts w:eastAsia="Calibri"/>
              </w:rPr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4.Карточки с заданиями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5.Слайдовая презентация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6.Учебная презентация </w:t>
            </w:r>
            <w:proofErr w:type="spellStart"/>
            <w:r w:rsidRPr="00D85CEF">
              <w:t>PowerPoint</w:t>
            </w:r>
            <w:proofErr w:type="spellEnd"/>
            <w:r w:rsidRPr="00D85CEF">
              <w:t xml:space="preserve"> «Красная книга России» (Приложение);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</w:tc>
      </w:tr>
      <w:tr w:rsidR="00884FF5" w:rsidRPr="00D85CEF" w:rsidTr="007C5D4B">
        <w:tc>
          <w:tcPr>
            <w:tcW w:w="4126" w:type="dxa"/>
          </w:tcPr>
          <w:p w:rsidR="00884FF5" w:rsidRPr="002E38B9" w:rsidRDefault="00023D40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Наглядно-демонстрационный материал</w:t>
            </w:r>
          </w:p>
        </w:tc>
        <w:tc>
          <w:tcPr>
            <w:tcW w:w="10660" w:type="dxa"/>
          </w:tcPr>
          <w:p w:rsidR="00884FF5" w:rsidRPr="00D85CEF" w:rsidRDefault="00023D40" w:rsidP="00D85CEF">
            <w:pPr>
              <w:pStyle w:val="a7"/>
              <w:jc w:val="both"/>
            </w:pPr>
            <w:r w:rsidRPr="00D85CEF">
              <w:t>Презентация на видеопроекторе</w:t>
            </w:r>
            <w:r w:rsidR="007C5D4B" w:rsidRPr="00D85CEF">
              <w:t>.</w:t>
            </w:r>
          </w:p>
        </w:tc>
      </w:tr>
      <w:tr w:rsidR="00884FF5" w:rsidRPr="00D85CEF" w:rsidTr="007C5D4B">
        <w:trPr>
          <w:trHeight w:val="452"/>
        </w:trPr>
        <w:tc>
          <w:tcPr>
            <w:tcW w:w="4126" w:type="dxa"/>
            <w:tcBorders>
              <w:bottom w:val="single" w:sz="4" w:space="0" w:color="auto"/>
            </w:tcBorders>
          </w:tcPr>
          <w:p w:rsidR="00884FF5" w:rsidRPr="002E38B9" w:rsidRDefault="00023D40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</w:rPr>
              <w:t>Основные понятия и термины</w:t>
            </w:r>
          </w:p>
        </w:tc>
        <w:tc>
          <w:tcPr>
            <w:tcW w:w="10660" w:type="dxa"/>
            <w:tcBorders>
              <w:bottom w:val="single" w:sz="4" w:space="0" w:color="auto"/>
            </w:tcBorders>
          </w:tcPr>
          <w:p w:rsidR="007C5D4B" w:rsidRPr="00D85CEF" w:rsidRDefault="00023D40" w:rsidP="00D85CEF">
            <w:pPr>
              <w:pStyle w:val="a7"/>
              <w:jc w:val="both"/>
            </w:pPr>
            <w:r w:rsidRPr="00D85CEF">
              <w:t>Однокоренные слова. Признаки однокоренных слов. Графическое обозначение корня. Слова с непроизносимым написанием</w:t>
            </w:r>
            <w:r w:rsidR="007C5D4B" w:rsidRPr="00D85CEF">
              <w:t>.</w:t>
            </w:r>
          </w:p>
        </w:tc>
      </w:tr>
      <w:tr w:rsidR="007C5D4B" w:rsidRPr="00D85CEF" w:rsidTr="007C5D4B">
        <w:trPr>
          <w:trHeight w:val="167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</w:tcPr>
          <w:p w:rsidR="007C5D4B" w:rsidRPr="002E38B9" w:rsidRDefault="007C5D4B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  <w:bCs/>
                <w:color w:val="000000"/>
              </w:rPr>
              <w:t>Ведущий вид деятельности</w:t>
            </w:r>
          </w:p>
        </w:tc>
        <w:tc>
          <w:tcPr>
            <w:tcW w:w="10660" w:type="dxa"/>
            <w:tcBorders>
              <w:top w:val="single" w:sz="4" w:space="0" w:color="auto"/>
              <w:bottom w:val="single" w:sz="4" w:space="0" w:color="auto"/>
            </w:tcBorders>
          </w:tcPr>
          <w:p w:rsidR="007C5D4B" w:rsidRPr="00D85CEF" w:rsidRDefault="007C5D4B" w:rsidP="00D85CEF">
            <w:pPr>
              <w:pStyle w:val="a7"/>
              <w:jc w:val="both"/>
              <w:rPr>
                <w:color w:val="000000"/>
              </w:rPr>
            </w:pPr>
            <w:r w:rsidRPr="00D85CEF">
              <w:rPr>
                <w:color w:val="000000"/>
              </w:rPr>
              <w:t>Продуктивный, творческий, проблемный.</w:t>
            </w:r>
          </w:p>
          <w:p w:rsidR="007C5D4B" w:rsidRPr="00D85CEF" w:rsidRDefault="007C5D4B" w:rsidP="00D85CEF">
            <w:pPr>
              <w:pStyle w:val="a7"/>
              <w:jc w:val="both"/>
            </w:pPr>
          </w:p>
        </w:tc>
      </w:tr>
      <w:tr w:rsidR="007C5D4B" w:rsidRPr="00D85CEF" w:rsidTr="007C5D4B">
        <w:trPr>
          <w:trHeight w:val="301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</w:tcPr>
          <w:p w:rsidR="007C5D4B" w:rsidRPr="002E38B9" w:rsidRDefault="007C5D4B" w:rsidP="00D85CEF">
            <w:pPr>
              <w:pStyle w:val="a7"/>
              <w:jc w:val="both"/>
              <w:rPr>
                <w:b/>
              </w:rPr>
            </w:pPr>
            <w:r w:rsidRPr="002E38B9">
              <w:rPr>
                <w:b/>
                <w:bCs/>
              </w:rPr>
              <w:t>Методы</w:t>
            </w:r>
          </w:p>
        </w:tc>
        <w:tc>
          <w:tcPr>
            <w:tcW w:w="10660" w:type="dxa"/>
            <w:tcBorders>
              <w:top w:val="single" w:sz="4" w:space="0" w:color="auto"/>
              <w:bottom w:val="single" w:sz="4" w:space="0" w:color="auto"/>
            </w:tcBorders>
          </w:tcPr>
          <w:p w:rsidR="007C5D4B" w:rsidRPr="00D85CEF" w:rsidRDefault="007C5D4B" w:rsidP="00D85CEF">
            <w:pPr>
              <w:pStyle w:val="a7"/>
              <w:jc w:val="both"/>
            </w:pPr>
            <w:r w:rsidRPr="00D85CEF">
              <w:t>Проблемный диалог, наглядно-иллюстративный, практическая работа.</w:t>
            </w:r>
          </w:p>
        </w:tc>
      </w:tr>
      <w:tr w:rsidR="007C5D4B" w:rsidRPr="00D85CEF" w:rsidTr="00D85CEF">
        <w:trPr>
          <w:trHeight w:val="2227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</w:tcPr>
          <w:p w:rsidR="007C5D4B" w:rsidRPr="002E38B9" w:rsidRDefault="007C5D4B" w:rsidP="002E3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B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Методическое обоснование урока</w:t>
            </w:r>
          </w:p>
        </w:tc>
        <w:tc>
          <w:tcPr>
            <w:tcW w:w="10660" w:type="dxa"/>
            <w:tcBorders>
              <w:top w:val="single" w:sz="4" w:space="0" w:color="auto"/>
              <w:bottom w:val="single" w:sz="4" w:space="0" w:color="auto"/>
            </w:tcBorders>
          </w:tcPr>
          <w:p w:rsidR="007C5D4B" w:rsidRPr="00D85CEF" w:rsidRDefault="007C5D4B" w:rsidP="00D85CEF">
            <w:pPr>
              <w:pStyle w:val="a7"/>
              <w:jc w:val="both"/>
            </w:pPr>
            <w:r w:rsidRPr="002E38B9">
              <w:rPr>
                <w:b/>
              </w:rPr>
              <w:t>Урок спроектирован с использованием технологии проблемного диалога (по Е.Л.Мельниковой</w:t>
            </w:r>
            <w:proofErr w:type="gramStart"/>
            <w:r w:rsidRPr="002E38B9">
              <w:rPr>
                <w:b/>
                <w:vertAlign w:val="superscript"/>
              </w:rPr>
              <w:t>1</w:t>
            </w:r>
            <w:proofErr w:type="gramEnd"/>
            <w:r w:rsidRPr="002E38B9">
              <w:rPr>
                <w:b/>
              </w:rPr>
              <w:t>),</w:t>
            </w:r>
            <w:r w:rsidRPr="00D85CEF">
              <w:t xml:space="preserve"> которая представляет собой современную образовательную технологию </w:t>
            </w:r>
            <w:proofErr w:type="spellStart"/>
            <w:r w:rsidRPr="00D85CEF">
              <w:t>деятельностного</w:t>
            </w:r>
            <w:proofErr w:type="spellEnd"/>
            <w:r w:rsidRPr="00D85CEF">
              <w:t xml:space="preserve"> типа и позволяет реализовать требования ФГОС. Создавать условия для возникновения у школьников внутренней потребности включения в учебно-познавательную деятельность и быть активными на уроке позволяет оптимальное сочетание приёмов создания проблемной ситуации и выбор парных, индивидуальных заданий, ориентированных на формируемые умения: предметные, </w:t>
            </w:r>
            <w:proofErr w:type="spellStart"/>
            <w:r w:rsidRPr="00D85CEF">
              <w:t>метапредметные</w:t>
            </w:r>
            <w:proofErr w:type="spellEnd"/>
            <w:r w:rsidRPr="00D85CEF">
              <w:t xml:space="preserve"> и личностные.</w:t>
            </w:r>
          </w:p>
          <w:p w:rsidR="007C5D4B" w:rsidRPr="00D85CEF" w:rsidRDefault="007C5D4B" w:rsidP="00D85CEF">
            <w:pPr>
              <w:pStyle w:val="a7"/>
              <w:jc w:val="both"/>
            </w:pPr>
            <w:r w:rsidRPr="00D85CEF">
              <w:t>На этапе рефлексии используется приём «Покорение горной вершины» как эффективный способ синтеза и обобщения полученных знаний, отражения личностного отношения обучающихся к изучаемой теме.</w:t>
            </w:r>
          </w:p>
          <w:p w:rsidR="007C5D4B" w:rsidRPr="00D85CEF" w:rsidRDefault="007C5D4B" w:rsidP="00D85CEF">
            <w:pPr>
              <w:pStyle w:val="a7"/>
              <w:jc w:val="both"/>
              <w:rPr>
                <w:rFonts w:eastAsia="Calibri"/>
                <w:lang w:eastAsia="en-US"/>
              </w:rPr>
            </w:pPr>
          </w:p>
        </w:tc>
      </w:tr>
      <w:tr w:rsidR="00D85CEF" w:rsidRPr="00D85CEF" w:rsidTr="00D85CEF">
        <w:trPr>
          <w:trHeight w:val="150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</w:tcPr>
          <w:p w:rsidR="00D85CEF" w:rsidRPr="002E38B9" w:rsidRDefault="00D85CEF" w:rsidP="00D85CEF">
            <w:pPr>
              <w:pStyle w:val="a7"/>
              <w:jc w:val="both"/>
              <w:rPr>
                <w:b/>
                <w:bCs/>
                <w:color w:val="333333"/>
                <w:shd w:val="clear" w:color="auto" w:fill="FFFFFF"/>
              </w:rPr>
            </w:pPr>
            <w:r w:rsidRPr="002E38B9">
              <w:rPr>
                <w:b/>
                <w:bCs/>
                <w:color w:val="000000"/>
              </w:rPr>
              <w:t>Материалы и оборудование</w:t>
            </w:r>
          </w:p>
        </w:tc>
        <w:tc>
          <w:tcPr>
            <w:tcW w:w="10660" w:type="dxa"/>
            <w:tcBorders>
              <w:top w:val="single" w:sz="4" w:space="0" w:color="auto"/>
              <w:bottom w:val="single" w:sz="4" w:space="0" w:color="auto"/>
            </w:tcBorders>
          </w:tcPr>
          <w:p w:rsidR="00D85CEF" w:rsidRPr="00D85CEF" w:rsidRDefault="00D85CEF" w:rsidP="00D85CEF">
            <w:pPr>
              <w:pStyle w:val="a7"/>
              <w:jc w:val="both"/>
              <w:rPr>
                <w:color w:val="FF0000"/>
              </w:rPr>
            </w:pPr>
            <w:r w:rsidRPr="002E38B9">
              <w:rPr>
                <w:b/>
                <w:bCs/>
                <w:color w:val="000000"/>
                <w:u w:val="single"/>
              </w:rPr>
              <w:t>для учащихся</w:t>
            </w:r>
            <w:r w:rsidR="00AD62D2">
              <w:rPr>
                <w:color w:val="000000"/>
              </w:rPr>
              <w:t xml:space="preserve"> -  Учебник. 3</w:t>
            </w:r>
            <w:r w:rsidRPr="00D85CEF">
              <w:rPr>
                <w:color w:val="000000"/>
              </w:rPr>
              <w:t xml:space="preserve"> класс. </w:t>
            </w:r>
            <w:proofErr w:type="spellStart"/>
            <w:r w:rsidRPr="00D85CEF">
              <w:rPr>
                <w:color w:val="000000"/>
              </w:rPr>
              <w:t>Канакина</w:t>
            </w:r>
            <w:proofErr w:type="spellEnd"/>
            <w:r w:rsidRPr="00D85CEF">
              <w:rPr>
                <w:color w:val="000000"/>
              </w:rPr>
              <w:t xml:space="preserve"> В.П., Горецкий В.Г  Москва «Просвещение»2016</w:t>
            </w:r>
            <w:r w:rsidRPr="00D85CEF">
              <w:rPr>
                <w:color w:val="FF0000"/>
              </w:rPr>
              <w:t xml:space="preserve">                                                                    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FF0000"/>
              </w:rPr>
            </w:pPr>
            <w:r w:rsidRPr="00D85CEF">
              <w:rPr>
                <w:color w:val="FF0000"/>
              </w:rPr>
              <w:t xml:space="preserve">                             </w:t>
            </w:r>
            <w:r w:rsidRPr="00D85CEF">
              <w:rPr>
                <w:color w:val="000000"/>
              </w:rPr>
              <w:t xml:space="preserve"> - карточки для индивидуальной и парной работы;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000000"/>
              </w:rPr>
            </w:pPr>
            <w:r w:rsidRPr="00D85CEF">
              <w:rPr>
                <w:color w:val="000000"/>
              </w:rPr>
              <w:t xml:space="preserve">             - орфографический словарь;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000000"/>
              </w:rPr>
            </w:pPr>
            <w:r w:rsidRPr="002E38B9">
              <w:rPr>
                <w:b/>
                <w:color w:val="000000"/>
                <w:u w:val="single"/>
              </w:rPr>
              <w:t>для учителя:</w:t>
            </w:r>
            <w:r w:rsidRPr="00D85CEF">
              <w:rPr>
                <w:color w:val="000000"/>
                <w:u w:val="single"/>
              </w:rPr>
              <w:t xml:space="preserve">   </w:t>
            </w:r>
            <w:r w:rsidRPr="00D85CEF">
              <w:rPr>
                <w:color w:val="000000"/>
              </w:rPr>
              <w:t>- презентация к уроку;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000000"/>
                <w:u w:val="single"/>
              </w:rPr>
            </w:pPr>
            <w:r w:rsidRPr="00D85CEF">
              <w:rPr>
                <w:color w:val="000000"/>
              </w:rPr>
              <w:t xml:space="preserve">                              - </w:t>
            </w:r>
            <w:proofErr w:type="spellStart"/>
            <w:r w:rsidRPr="00D85CEF">
              <w:rPr>
                <w:color w:val="000000"/>
              </w:rPr>
              <w:t>мультимедийная</w:t>
            </w:r>
            <w:proofErr w:type="spellEnd"/>
            <w:r w:rsidRPr="00D85CEF">
              <w:rPr>
                <w:color w:val="000000"/>
              </w:rPr>
              <w:t xml:space="preserve"> техника;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color w:val="000000"/>
              </w:rPr>
              <w:t xml:space="preserve">                              - орфографический словарь</w:t>
            </w:r>
          </w:p>
        </w:tc>
      </w:tr>
      <w:tr w:rsidR="00D85CEF" w:rsidRPr="00D85CEF" w:rsidTr="007C5D4B">
        <w:trPr>
          <w:trHeight w:val="115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</w:tcPr>
          <w:p w:rsidR="00D85CEF" w:rsidRPr="002E38B9" w:rsidRDefault="00D85CEF" w:rsidP="00D85CEF">
            <w:pPr>
              <w:pStyle w:val="a7"/>
              <w:jc w:val="both"/>
              <w:rPr>
                <w:b/>
                <w:bCs/>
                <w:color w:val="333333"/>
                <w:shd w:val="clear" w:color="auto" w:fill="FFFFFF"/>
              </w:rPr>
            </w:pPr>
            <w:r w:rsidRPr="002E38B9">
              <w:rPr>
                <w:b/>
                <w:bCs/>
              </w:rPr>
              <w:t>Педагогические технологии</w:t>
            </w:r>
          </w:p>
        </w:tc>
        <w:tc>
          <w:tcPr>
            <w:tcW w:w="10660" w:type="dxa"/>
            <w:tcBorders>
              <w:top w:val="single" w:sz="4" w:space="0" w:color="auto"/>
              <w:bottom w:val="single" w:sz="4" w:space="0" w:color="auto"/>
            </w:tcBorders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- личностно – ориентированного обучения;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lastRenderedPageBreak/>
              <w:t>- объяснительно – иллюстративного обучения;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 педагогика сотрудничества (учебный диалог, учебная дискуссия);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-ИКТ - технология (презентация);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333333"/>
                <w:shd w:val="clear" w:color="auto" w:fill="F2F2F2"/>
              </w:rPr>
            </w:pPr>
            <w:r w:rsidRPr="00D85CEF">
              <w:t xml:space="preserve">- </w:t>
            </w:r>
            <w:proofErr w:type="spellStart"/>
            <w:r w:rsidRPr="00D85CEF">
              <w:t>здоровьесберегающее</w:t>
            </w:r>
            <w:proofErr w:type="spellEnd"/>
            <w:r w:rsidRPr="00D85CEF">
              <w:t xml:space="preserve"> обучение.</w:t>
            </w:r>
            <w:r w:rsidRPr="00D85CEF">
              <w:rPr>
                <w:color w:val="333333"/>
                <w:shd w:val="clear" w:color="auto" w:fill="F2F2F2"/>
              </w:rPr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</w:tc>
      </w:tr>
    </w:tbl>
    <w:p w:rsidR="007C5D4B" w:rsidRPr="00D85CEF" w:rsidRDefault="007C5D4B" w:rsidP="00D85CEF">
      <w:pPr>
        <w:pStyle w:val="a7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1"/>
        <w:gridCol w:w="7629"/>
      </w:tblGrid>
      <w:tr w:rsidR="00D85CEF" w:rsidRPr="00D85CEF" w:rsidTr="00C869E8">
        <w:tc>
          <w:tcPr>
            <w:tcW w:w="7191" w:type="dxa"/>
            <w:shd w:val="clear" w:color="auto" w:fill="auto"/>
          </w:tcPr>
          <w:p w:rsidR="00D85CEF" w:rsidRPr="00AD62D2" w:rsidRDefault="00D85CEF" w:rsidP="00D85CEF">
            <w:pPr>
              <w:pStyle w:val="a7"/>
              <w:jc w:val="both"/>
              <w:rPr>
                <w:rFonts w:eastAsia="Calibri"/>
                <w:b/>
                <w:bCs/>
                <w:color w:val="231F20"/>
              </w:rPr>
            </w:pPr>
            <w:r w:rsidRPr="00AD62D2">
              <w:rPr>
                <w:rFonts w:eastAsia="Calibri"/>
                <w:b/>
                <w:bCs/>
                <w:color w:val="231F20"/>
              </w:rPr>
              <w:t>Цели урока по линиям развития личности</w:t>
            </w:r>
          </w:p>
        </w:tc>
        <w:tc>
          <w:tcPr>
            <w:tcW w:w="7629" w:type="dxa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  <w:rPr>
                <w:rFonts w:eastAsia="Calibri"/>
                <w:bCs/>
                <w:color w:val="231F20"/>
              </w:rPr>
            </w:pPr>
            <w:r w:rsidRPr="00D85CEF">
              <w:rPr>
                <w:rFonts w:eastAsia="Calibri"/>
                <w:bCs/>
                <w:color w:val="231F20"/>
              </w:rPr>
              <w:t>Обязательный минимум содержания</w:t>
            </w:r>
          </w:p>
        </w:tc>
      </w:tr>
      <w:tr w:rsidR="00D85CEF" w:rsidRPr="00D85CEF" w:rsidTr="00C869E8">
        <w:tc>
          <w:tcPr>
            <w:tcW w:w="7191" w:type="dxa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  <w:rPr>
                <w:rFonts w:eastAsia="Calibri"/>
              </w:rPr>
            </w:pPr>
            <w:r w:rsidRPr="00D85CEF">
              <w:rPr>
                <w:rFonts w:eastAsia="Calibri"/>
              </w:rPr>
              <w:t xml:space="preserve"> 1.</w:t>
            </w:r>
            <w:r w:rsidRPr="00D85CEF">
              <w:rPr>
                <w:iCs/>
              </w:rPr>
              <w:t xml:space="preserve"> Осозна</w:t>
            </w:r>
            <w:r w:rsidR="00AD62D2">
              <w:rPr>
                <w:iCs/>
              </w:rPr>
              <w:t>вать значение термина корень, однокоренные слова.</w:t>
            </w:r>
          </w:p>
          <w:p w:rsidR="00D85CEF" w:rsidRPr="00D85CEF" w:rsidRDefault="00D85CEF" w:rsidP="00D85CEF">
            <w:pPr>
              <w:pStyle w:val="a7"/>
              <w:jc w:val="both"/>
              <w:rPr>
                <w:rFonts w:eastAsia="Calibri"/>
              </w:rPr>
            </w:pPr>
            <w:r w:rsidRPr="00D85CEF">
              <w:rPr>
                <w:rFonts w:eastAsia="Calibri"/>
              </w:rPr>
              <w:t xml:space="preserve">2. </w:t>
            </w:r>
            <w:r w:rsidR="00AD62D2">
              <w:rPr>
                <w:rFonts w:eastAsia="@Arial Unicode MS"/>
                <w:lang w:eastAsia="en-US"/>
              </w:rPr>
              <w:t>Развивать умение подбирать однокоренные слова</w:t>
            </w:r>
            <w:proofErr w:type="gramStart"/>
            <w:r w:rsidR="00AD62D2">
              <w:rPr>
                <w:rFonts w:eastAsia="@Arial Unicode MS"/>
                <w:lang w:eastAsia="en-US"/>
              </w:rPr>
              <w:t>.</w:t>
            </w:r>
            <w:r w:rsidRPr="00D85CEF">
              <w:rPr>
                <w:rFonts w:eastAsia="Calibri"/>
              </w:rPr>
              <w:t>.</w:t>
            </w:r>
            <w:proofErr w:type="gramEnd"/>
          </w:p>
          <w:p w:rsidR="00D85CEF" w:rsidRPr="00D85CEF" w:rsidRDefault="00D85CEF" w:rsidP="00D85CEF">
            <w:pPr>
              <w:pStyle w:val="a7"/>
              <w:jc w:val="both"/>
              <w:rPr>
                <w:rFonts w:eastAsia="Calibri"/>
                <w:bCs/>
              </w:rPr>
            </w:pPr>
            <w:r w:rsidRPr="00D85CEF">
              <w:rPr>
                <w:rFonts w:eastAsia="Calibri"/>
              </w:rPr>
              <w:t xml:space="preserve"> </w:t>
            </w:r>
          </w:p>
        </w:tc>
        <w:tc>
          <w:tcPr>
            <w:tcW w:w="7629" w:type="dxa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  <w:rPr>
                <w:rFonts w:eastAsia="Calibri"/>
              </w:rPr>
            </w:pPr>
            <w:r w:rsidRPr="00D85CEF">
              <w:rPr>
                <w:rFonts w:eastAsia="Calibri"/>
              </w:rPr>
              <w:t>Вводимые на уроке понятия:</w:t>
            </w:r>
          </w:p>
          <w:p w:rsidR="00D85CEF" w:rsidRPr="00D85CEF" w:rsidRDefault="00AD62D2" w:rsidP="00D85CEF">
            <w:pPr>
              <w:pStyle w:val="a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Корень слова, однокоренные слова</w:t>
            </w:r>
            <w:r w:rsidR="00D85CEF" w:rsidRPr="00D85CEF">
              <w:rPr>
                <w:rFonts w:eastAsia="Calibri"/>
              </w:rPr>
              <w:t>, Красная книга.</w:t>
            </w:r>
          </w:p>
          <w:p w:rsidR="00D85CEF" w:rsidRPr="00D85CEF" w:rsidRDefault="00D85CEF" w:rsidP="00D85CEF">
            <w:pPr>
              <w:pStyle w:val="a7"/>
              <w:jc w:val="both"/>
              <w:rPr>
                <w:rFonts w:eastAsia="Calibri"/>
                <w:bCs/>
                <w:color w:val="231F20"/>
              </w:rPr>
            </w:pPr>
            <w:r w:rsidRPr="00D85CEF">
              <w:rPr>
                <w:rFonts w:eastAsia="Calibri"/>
              </w:rPr>
              <w:t>Предметное умени</w:t>
            </w:r>
            <w:r w:rsidR="00AD62D2">
              <w:rPr>
                <w:rFonts w:eastAsia="Calibri"/>
              </w:rPr>
              <w:t>е – видеть  корень</w:t>
            </w:r>
            <w:r w:rsidRPr="00D85CEF">
              <w:rPr>
                <w:rFonts w:eastAsia="Calibri"/>
              </w:rPr>
              <w:t xml:space="preserve"> слова</w:t>
            </w:r>
            <w:r w:rsidR="00AD62D2">
              <w:rPr>
                <w:rFonts w:eastAsia="Calibri"/>
              </w:rPr>
              <w:t xml:space="preserve"> в однокоренных словах.</w:t>
            </w:r>
          </w:p>
        </w:tc>
      </w:tr>
    </w:tbl>
    <w:p w:rsidR="00D85CEF" w:rsidRPr="00D85CEF" w:rsidRDefault="00D85CEF" w:rsidP="00D85CEF">
      <w:pPr>
        <w:pStyle w:val="a7"/>
        <w:jc w:val="both"/>
        <w:rPr>
          <w:rFonts w:eastAsia="SchoolBookC"/>
          <w:iCs/>
          <w:color w:val="6B2394"/>
        </w:rPr>
      </w:pPr>
    </w:p>
    <w:p w:rsidR="00D85CEF" w:rsidRPr="00D85CEF" w:rsidRDefault="00D85CEF" w:rsidP="00D85CEF">
      <w:pPr>
        <w:pStyle w:val="a7"/>
        <w:jc w:val="both"/>
        <w:rPr>
          <w:rFonts w:eastAsia="SchoolBookC"/>
          <w:iCs/>
          <w:color w:val="6B2394"/>
        </w:rPr>
      </w:pPr>
    </w:p>
    <w:p w:rsidR="00D85CEF" w:rsidRPr="00AD62D2" w:rsidRDefault="00AD62D2" w:rsidP="00AD62D2">
      <w:pPr>
        <w:pStyle w:val="a7"/>
        <w:jc w:val="center"/>
        <w:rPr>
          <w:rFonts w:eastAsia="SchoolBookC"/>
          <w:iCs/>
          <w:color w:val="6B2394"/>
          <w:sz w:val="44"/>
        </w:rPr>
      </w:pPr>
      <w:r w:rsidRPr="00AD62D2">
        <w:rPr>
          <w:rFonts w:eastAsia="SchoolBookC"/>
          <w:iCs/>
          <w:color w:val="6B2394"/>
          <w:sz w:val="44"/>
        </w:rPr>
        <w:t>Технологическая карта урока</w:t>
      </w:r>
    </w:p>
    <w:p w:rsidR="00D85CEF" w:rsidRPr="00D85CEF" w:rsidRDefault="00D85CEF" w:rsidP="00D85CEF">
      <w:pPr>
        <w:pStyle w:val="a7"/>
        <w:jc w:val="both"/>
        <w:rPr>
          <w:rFonts w:eastAsia="SchoolBookC"/>
          <w:iCs/>
          <w:color w:val="6B2394"/>
        </w:rPr>
      </w:pPr>
    </w:p>
    <w:p w:rsidR="00D85CEF" w:rsidRPr="00D85CEF" w:rsidRDefault="00D85CEF" w:rsidP="00D85CEF">
      <w:pPr>
        <w:pStyle w:val="a7"/>
        <w:jc w:val="both"/>
        <w:rPr>
          <w:rFonts w:eastAsia="SchoolBookC"/>
          <w:iCs/>
          <w:color w:val="6B2394"/>
        </w:rPr>
      </w:pPr>
    </w:p>
    <w:tbl>
      <w:tblPr>
        <w:tblW w:w="16350" w:type="dxa"/>
        <w:jc w:val="center"/>
        <w:tblInd w:w="-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1"/>
        <w:gridCol w:w="1126"/>
        <w:gridCol w:w="292"/>
        <w:gridCol w:w="1126"/>
        <w:gridCol w:w="292"/>
        <w:gridCol w:w="3960"/>
        <w:gridCol w:w="292"/>
        <w:gridCol w:w="1976"/>
        <w:gridCol w:w="292"/>
        <w:gridCol w:w="2260"/>
        <w:gridCol w:w="292"/>
        <w:gridCol w:w="2259"/>
        <w:gridCol w:w="292"/>
        <w:gridCol w:w="1268"/>
        <w:gridCol w:w="292"/>
      </w:tblGrid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Этапы урока</w:t>
            </w: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Цель</w:t>
            </w:r>
          </w:p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этапа</w:t>
            </w:r>
          </w:p>
        </w:tc>
        <w:tc>
          <w:tcPr>
            <w:tcW w:w="42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Деятельность учителя</w:t>
            </w: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Деятельность учащихся</w:t>
            </w: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val="en-US" w:eastAsia="ar-SA"/>
              </w:rPr>
            </w:pPr>
            <w:r w:rsidRPr="00D85CEF">
              <w:rPr>
                <w:bCs/>
                <w:lang w:eastAsia="ar-SA"/>
              </w:rPr>
              <w:t xml:space="preserve">Контроль </w:t>
            </w:r>
          </w:p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Методы</w:t>
            </w: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Универсальные учебные действия</w:t>
            </w:r>
          </w:p>
        </w:tc>
        <w:tc>
          <w:tcPr>
            <w:tcW w:w="1560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bCs/>
                <w:lang w:eastAsia="ar-SA"/>
              </w:rPr>
            </w:pPr>
            <w:r w:rsidRPr="00D85CEF">
              <w:rPr>
                <w:bCs/>
                <w:lang w:eastAsia="ar-SA"/>
              </w:rPr>
              <w:t>Планируемый результат</w:t>
            </w:r>
          </w:p>
        </w:tc>
      </w:tr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lang w:eastAsia="ar-SA"/>
              </w:rPr>
              <w:t>1.</w:t>
            </w:r>
            <w:r w:rsidRPr="00D85CEF">
              <w:t>Этап  мотивации (самоопределения) к коррекционной деятельности</w:t>
            </w:r>
            <w:r w:rsidRPr="00D85CEF">
              <w:rPr>
                <w:lang w:eastAsia="ar-SA"/>
              </w:rPr>
              <w:t>.</w:t>
            </w:r>
            <w:proofErr w:type="gramStart"/>
            <w:r w:rsidRPr="00D85CEF">
              <w:t xml:space="preserve"> .</w:t>
            </w:r>
            <w:proofErr w:type="gramEnd"/>
            <w:r w:rsidRPr="00D85CEF">
              <w:rPr>
                <w:u w:val="single"/>
              </w:rPr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Проверка готовности обучающихся, их настроя на работу</w:t>
            </w:r>
          </w:p>
        </w:tc>
        <w:tc>
          <w:tcPr>
            <w:tcW w:w="42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Приветствует уч-ся, определяет готовность к уроку.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E46BDE" w:rsidRPr="00DA2690" w:rsidRDefault="00D85CEF" w:rsidP="00D85CEF">
            <w:pPr>
              <w:pStyle w:val="a7"/>
              <w:jc w:val="both"/>
              <w:rPr>
                <w:b/>
                <w:color w:val="FF0000"/>
                <w:sz w:val="28"/>
                <w:u w:val="single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t>Слайд №1,</w:t>
            </w:r>
          </w:p>
          <w:p w:rsidR="00D85CEF" w:rsidRPr="00DA2690" w:rsidRDefault="00E46BDE" w:rsidP="00D85CEF">
            <w:pPr>
              <w:pStyle w:val="a7"/>
              <w:jc w:val="both"/>
              <w:rPr>
                <w:b/>
                <w:color w:val="FF0000"/>
                <w:sz w:val="28"/>
                <w:u w:val="single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t xml:space="preserve"> Слайд №2 «Улыбнитесь</w:t>
            </w:r>
          </w:p>
          <w:p w:rsidR="00D85CEF" w:rsidRPr="00DA2690" w:rsidRDefault="00E46BDE" w:rsidP="00D85CEF">
            <w:pPr>
              <w:pStyle w:val="a7"/>
              <w:jc w:val="both"/>
              <w:rPr>
                <w:b/>
                <w:color w:val="FF0000"/>
                <w:sz w:val="28"/>
                <w:u w:val="single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t>Слайд №3</w:t>
            </w:r>
            <w:r w:rsidR="00DA2690">
              <w:rPr>
                <w:b/>
                <w:color w:val="FF0000"/>
                <w:sz w:val="28"/>
                <w:u w:val="single"/>
              </w:rPr>
              <w:t xml:space="preserve"> (Песня о русском языке)</w:t>
            </w:r>
          </w:p>
          <w:p w:rsidR="00D85CEF" w:rsidRPr="00D85CEF" w:rsidRDefault="00D85CEF" w:rsidP="00CB2477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i/>
                <w:iCs/>
                <w:lang w:eastAsia="ar-SA"/>
              </w:rPr>
              <w:t>.</w:t>
            </w:r>
            <w:r w:rsidRPr="00D85CEF">
              <w:t xml:space="preserve"> Планируют учебное  сотрудничество с учителем и сверстниками</w:t>
            </w: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bCs/>
              </w:rPr>
              <w:t>Методы</w:t>
            </w:r>
            <w:r w:rsidRPr="00D85CEF">
              <w:rPr>
                <w:bCs/>
                <w:color w:val="333333"/>
              </w:rPr>
              <w:t>: </w:t>
            </w:r>
            <w:r w:rsidRPr="00D85CEF">
              <w:t>проблемный диалог, наглядно-иллюстративный, практическая работа.</w:t>
            </w: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proofErr w:type="gramStart"/>
            <w:r w:rsidRPr="00D85CEF">
              <w:rPr>
                <w:bCs/>
              </w:rPr>
              <w:t>Регулятивные</w:t>
            </w:r>
            <w:proofErr w:type="gramEnd"/>
            <w:r w:rsidRPr="00D85CEF">
              <w:t xml:space="preserve">: осуществляют контроль.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Л.: освоение роли ученика (внимательность, прилежание, самостоятельность, терпение).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Р.: ориентация на понимание причин успеха учебной деятельности.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1560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proofErr w:type="gramStart"/>
            <w:r w:rsidRPr="00D85CEF">
              <w:t>Готовы</w:t>
            </w:r>
            <w:proofErr w:type="gramEnd"/>
            <w:r w:rsidRPr="00D85CEF">
              <w:t xml:space="preserve"> к работе, эмоционально настроены на работу</w:t>
            </w:r>
          </w:p>
        </w:tc>
      </w:tr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lang w:eastAsia="ar-SA"/>
              </w:rPr>
              <w:t>2. Э</w:t>
            </w:r>
            <w:r w:rsidRPr="00D85CEF">
              <w:t xml:space="preserve">тап актуализации и пробного учебного </w:t>
            </w:r>
            <w:r w:rsidRPr="00D85CEF">
              <w:lastRenderedPageBreak/>
              <w:t>действия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lastRenderedPageBreak/>
              <w:t xml:space="preserve">Подведение детей к формулированию темы </w:t>
            </w:r>
            <w:r w:rsidRPr="00D85CEF">
              <w:lastRenderedPageBreak/>
              <w:t>и постановке задач урока</w:t>
            </w:r>
          </w:p>
        </w:tc>
        <w:tc>
          <w:tcPr>
            <w:tcW w:w="4252" w:type="dxa"/>
            <w:gridSpan w:val="2"/>
          </w:tcPr>
          <w:p w:rsidR="00D85CEF" w:rsidRPr="00DA2690" w:rsidRDefault="00D85CEF" w:rsidP="00D85CEF">
            <w:pPr>
              <w:pStyle w:val="a7"/>
              <w:jc w:val="both"/>
              <w:rPr>
                <w:b/>
                <w:color w:val="FF0000"/>
                <w:sz w:val="28"/>
                <w:u w:val="single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lastRenderedPageBreak/>
              <w:t xml:space="preserve">Слайд </w:t>
            </w:r>
            <w:r w:rsidR="00CB2477" w:rsidRPr="00DA2690">
              <w:rPr>
                <w:b/>
                <w:color w:val="FF0000"/>
                <w:sz w:val="28"/>
                <w:u w:val="single"/>
              </w:rPr>
              <w:t>№4</w:t>
            </w:r>
            <w:r w:rsidRPr="00DA2690">
              <w:rPr>
                <w:b/>
                <w:color w:val="FF0000"/>
                <w:sz w:val="28"/>
                <w:u w:val="single"/>
              </w:rPr>
              <w:t xml:space="preserve"> Посадка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FF0000"/>
              </w:rPr>
            </w:pPr>
          </w:p>
          <w:p w:rsidR="00D85CEF" w:rsidRPr="00D85CEF" w:rsidRDefault="00D85CEF" w:rsidP="00D85CEF">
            <w:pPr>
              <w:pStyle w:val="a7"/>
              <w:jc w:val="both"/>
            </w:pPr>
            <w:proofErr w:type="spellStart"/>
            <w:r w:rsidRPr="00D85CEF">
              <w:t>_Запишите</w:t>
            </w:r>
            <w:proofErr w:type="spellEnd"/>
            <w:r w:rsidRPr="00D85CEF">
              <w:t xml:space="preserve"> число, классная работа.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EC7CE7" w:rsidRPr="00DA2690" w:rsidRDefault="00CB2477" w:rsidP="00CB2477">
            <w:pPr>
              <w:pStyle w:val="a7"/>
              <w:jc w:val="both"/>
              <w:rPr>
                <w:b/>
                <w:color w:val="FF0000"/>
                <w:u w:val="single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t>Слайд №5-6</w:t>
            </w:r>
            <w:r w:rsidR="00E46BDE" w:rsidRPr="00DA2690">
              <w:rPr>
                <w:b/>
                <w:color w:val="FF0000"/>
                <w:sz w:val="28"/>
                <w:u w:val="single"/>
              </w:rPr>
              <w:t xml:space="preserve"> </w:t>
            </w:r>
            <w:r w:rsidR="00D85CEF" w:rsidRPr="00DA2690">
              <w:rPr>
                <w:b/>
                <w:color w:val="FF0000"/>
                <w:sz w:val="28"/>
                <w:u w:val="single"/>
              </w:rPr>
              <w:t>Минутка чистописания</w:t>
            </w:r>
          </w:p>
          <w:p w:rsidR="00EC7CE7" w:rsidRDefault="00EC7CE7" w:rsidP="00CB2477">
            <w:pPr>
              <w:pStyle w:val="a7"/>
              <w:jc w:val="both"/>
              <w:rPr>
                <w:color w:val="FF0000"/>
              </w:rPr>
            </w:pPr>
            <w:proofErr w:type="gramStart"/>
            <w:r w:rsidRPr="00DA2690">
              <w:rPr>
                <w:b/>
                <w:u w:val="single"/>
              </w:rPr>
              <w:t>(«Что вы можете проконтролировать у себя при письме?»</w:t>
            </w:r>
            <w:proofErr w:type="gramEnd"/>
            <w:r w:rsidR="00CB2477" w:rsidRPr="00CB2477">
              <w:rPr>
                <w:lang w:eastAsia="ar-SA"/>
              </w:rPr>
              <w:t xml:space="preserve"> Буква</w:t>
            </w:r>
            <w:proofErr w:type="gramStart"/>
            <w:r w:rsidR="00CB2477" w:rsidRPr="00CB2477">
              <w:rPr>
                <w:lang w:eastAsia="ar-SA"/>
              </w:rPr>
              <w:t xml:space="preserve"> Т</w:t>
            </w:r>
            <w:proofErr w:type="gramEnd"/>
            <w:r w:rsidR="00CB2477" w:rsidRPr="00CB2477">
              <w:rPr>
                <w:lang w:eastAsia="ar-SA"/>
              </w:rPr>
              <w:t xml:space="preserve"> — Тигренок </w:t>
            </w:r>
            <w:proofErr w:type="spellStart"/>
            <w:r w:rsidR="00CB2477" w:rsidRPr="00CB2477">
              <w:rPr>
                <w:lang w:eastAsia="ar-SA"/>
              </w:rPr>
              <w:t>Тошка</w:t>
            </w:r>
            <w:proofErr w:type="spellEnd"/>
            <w:r w:rsidR="00CB2477" w:rsidRPr="00CB2477">
              <w:rPr>
                <w:lang w:eastAsia="ar-SA"/>
              </w:rPr>
              <w:br/>
              <w:t>Собирал цветы в лукошко.</w:t>
            </w:r>
            <w:r w:rsidR="00CB2477" w:rsidRPr="00CB2477">
              <w:rPr>
                <w:lang w:eastAsia="ar-SA"/>
              </w:rPr>
              <w:br/>
              <w:t>Василек и семь ромашек,</w:t>
            </w:r>
            <w:r w:rsidR="00CB2477" w:rsidRPr="00CB2477">
              <w:rPr>
                <w:lang w:eastAsia="ar-SA"/>
              </w:rPr>
              <w:br/>
              <w:t>И четырнадцать букашек.</w:t>
            </w:r>
            <w:r w:rsidRPr="00D85CEF">
              <w:rPr>
                <w:color w:val="FF0000"/>
              </w:rPr>
              <w:t xml:space="preserve"> </w:t>
            </w:r>
          </w:p>
          <w:p w:rsidR="00CB2477" w:rsidRDefault="00EC7CE7" w:rsidP="00CB2477">
            <w:pPr>
              <w:pStyle w:val="a7"/>
              <w:jc w:val="both"/>
              <w:rPr>
                <w:lang w:eastAsia="ar-SA"/>
              </w:rPr>
            </w:pPr>
            <w:r w:rsidRPr="00DA2690">
              <w:rPr>
                <w:b/>
                <w:color w:val="FF0000"/>
                <w:sz w:val="32"/>
                <w:u w:val="single"/>
              </w:rPr>
              <w:t>Слайд №7</w:t>
            </w:r>
            <w:r w:rsidR="00CB2477" w:rsidRPr="00DA2690">
              <w:rPr>
                <w:sz w:val="32"/>
                <w:lang w:eastAsia="ar-SA"/>
              </w:rPr>
              <w:t xml:space="preserve"> </w:t>
            </w:r>
            <w:r>
              <w:rPr>
                <w:lang w:eastAsia="ar-SA"/>
              </w:rPr>
              <w:t xml:space="preserve">Самоконтроль. </w:t>
            </w:r>
            <w:r w:rsidR="00DA2690">
              <w:rPr>
                <w:lang w:eastAsia="ar-SA"/>
              </w:rPr>
              <w:t>Характеристика звука «т»</w:t>
            </w:r>
          </w:p>
          <w:p w:rsidR="00CB2477" w:rsidRPr="00A407A8" w:rsidRDefault="00EC7CE7" w:rsidP="00A407A8">
            <w:pPr>
              <w:pStyle w:val="a7"/>
              <w:shd w:val="clear" w:color="auto" w:fill="FFFF00"/>
              <w:jc w:val="both"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-</w:t>
            </w:r>
            <w:r w:rsidR="00CB2477" w:rsidRPr="00A407A8">
              <w:rPr>
                <w:color w:val="FF0000"/>
                <w:lang w:eastAsia="ar-SA"/>
              </w:rPr>
              <w:t>Что обозначает слово тигренок</w:t>
            </w:r>
            <w:r w:rsidRPr="00A407A8">
              <w:rPr>
                <w:color w:val="FF0000"/>
                <w:lang w:eastAsia="ar-SA"/>
              </w:rPr>
              <w:t>?</w:t>
            </w:r>
          </w:p>
          <w:p w:rsidR="00D85CEF" w:rsidRPr="00A407A8" w:rsidRDefault="00EC7CE7" w:rsidP="00A407A8">
            <w:pPr>
              <w:pStyle w:val="a7"/>
              <w:shd w:val="clear" w:color="auto" w:fill="FFFF00"/>
              <w:jc w:val="both"/>
              <w:rPr>
                <w:color w:val="FF0000"/>
                <w:lang w:eastAsia="ar-SA"/>
              </w:rPr>
            </w:pPr>
            <w:r w:rsidRPr="00A407A8">
              <w:rPr>
                <w:color w:val="FF0000"/>
                <w:lang w:eastAsia="ar-SA"/>
              </w:rPr>
              <w:t xml:space="preserve">-Что вы знаете </w:t>
            </w:r>
            <w:proofErr w:type="gramStart"/>
            <w:r w:rsidRPr="00A407A8">
              <w:rPr>
                <w:color w:val="FF0000"/>
                <w:lang w:eastAsia="ar-SA"/>
              </w:rPr>
              <w:t>о</w:t>
            </w:r>
            <w:proofErr w:type="gramEnd"/>
            <w:r w:rsidRPr="00A407A8">
              <w:rPr>
                <w:color w:val="FF0000"/>
                <w:lang w:eastAsia="ar-SA"/>
              </w:rPr>
              <w:t xml:space="preserve"> этом животном</w:t>
            </w:r>
            <w:r w:rsidR="00C44788" w:rsidRPr="00A407A8">
              <w:rPr>
                <w:color w:val="FF0000"/>
                <w:lang w:eastAsia="ar-SA"/>
              </w:rPr>
              <w:t>.</w:t>
            </w:r>
          </w:p>
          <w:p w:rsidR="00C44788" w:rsidRPr="00A407A8" w:rsidRDefault="00C44788" w:rsidP="00A407A8">
            <w:pPr>
              <w:shd w:val="clear" w:color="auto" w:fill="FFFF0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7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Почему они занесены в Красную книгу? (их мало, они исчезают)</w:t>
            </w:r>
          </w:p>
          <w:p w:rsidR="00C44788" w:rsidRPr="000E4F16" w:rsidRDefault="00C44788" w:rsidP="00C4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F16">
              <w:rPr>
                <w:rFonts w:ascii="Times New Roman" w:hAnsi="Times New Roman" w:cs="Times New Roman"/>
                <w:sz w:val="24"/>
                <w:szCs w:val="24"/>
              </w:rPr>
              <w:t>-А почему они исчезают? (нечего есть, негде жить)</w:t>
            </w:r>
          </w:p>
          <w:p w:rsidR="00C44788" w:rsidRPr="000E4F16" w:rsidRDefault="00C44788" w:rsidP="00C4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F16">
              <w:rPr>
                <w:rFonts w:ascii="Times New Roman" w:hAnsi="Times New Roman" w:cs="Times New Roman"/>
                <w:sz w:val="24"/>
                <w:szCs w:val="24"/>
              </w:rPr>
              <w:t>- И всё потому, что люди, не зная, а часто и попросту не желая признавать законы природы, напористо и грубо вмешиваются в неё. Люди вырубают леса, распахивают поля, охотятся на животных, вылавливают рыбу и поэтому их становится всё меньше.</w:t>
            </w:r>
          </w:p>
          <w:p w:rsidR="00C44788" w:rsidRPr="000E4F16" w:rsidRDefault="00C44788" w:rsidP="00C4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F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07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Так что же такое Красная книга?</w:t>
            </w:r>
            <w:r w:rsidRPr="000E4F16">
              <w:rPr>
                <w:rFonts w:ascii="Times New Roman" w:hAnsi="Times New Roman" w:cs="Times New Roman"/>
                <w:sz w:val="24"/>
                <w:szCs w:val="24"/>
              </w:rPr>
              <w:t xml:space="preserve"> (Это книга, в которую записаны редкие и исчезающие виды животных и растений)</w:t>
            </w:r>
          </w:p>
          <w:p w:rsidR="00C44788" w:rsidRPr="00EC7CE7" w:rsidRDefault="00C44788" w:rsidP="00C44788">
            <w:pPr>
              <w:pStyle w:val="a7"/>
              <w:jc w:val="both"/>
              <w:rPr>
                <w:lang w:eastAsia="ar-SA"/>
              </w:rPr>
            </w:pPr>
            <w:r w:rsidRPr="000E4F16">
              <w:t>-Давайте теперь подумаем, почему назвали именно «Красная книга»</w:t>
            </w:r>
            <w:r w:rsidR="00A407A8">
              <w:t xml:space="preserve">, например не желтая? Мы продолжаем с </w:t>
            </w:r>
            <w:r w:rsidR="00A407A8">
              <w:lastRenderedPageBreak/>
              <w:t xml:space="preserve">вами знакомиться с </w:t>
            </w:r>
            <w:proofErr w:type="gramStart"/>
            <w:r w:rsidR="00A407A8">
              <w:t>животными</w:t>
            </w:r>
            <w:proofErr w:type="gramEnd"/>
            <w:r w:rsidR="00A407A8">
              <w:t xml:space="preserve"> занесенными в Красную книгу.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C908D2" w:rsidRDefault="00EC7CE7" w:rsidP="00C908D2">
            <w:pPr>
              <w:pStyle w:val="a7"/>
              <w:jc w:val="both"/>
              <w:rPr>
                <w:color w:val="FF0000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t>Слайд №8</w:t>
            </w:r>
            <w:r w:rsidR="00D85CEF" w:rsidRPr="00DA2690">
              <w:rPr>
                <w:b/>
                <w:color w:val="FF0000"/>
                <w:sz w:val="28"/>
                <w:u w:val="single"/>
              </w:rPr>
              <w:t xml:space="preserve">  Животные Красной книги.</w:t>
            </w:r>
            <w:r w:rsidR="00C908D2" w:rsidRPr="00DA2690">
              <w:rPr>
                <w:color w:val="FF0000"/>
                <w:sz w:val="28"/>
                <w:highlight w:val="yellow"/>
              </w:rPr>
              <w:t xml:space="preserve"> </w:t>
            </w:r>
            <w:proofErr w:type="gramStart"/>
            <w:r w:rsidR="00C908D2" w:rsidRPr="00434823">
              <w:rPr>
                <w:color w:val="FF0000"/>
                <w:highlight w:val="yellow"/>
              </w:rPr>
              <w:t>-К</w:t>
            </w:r>
            <w:proofErr w:type="gramEnd"/>
            <w:r w:rsidR="00C908D2" w:rsidRPr="00434823">
              <w:rPr>
                <w:color w:val="FF0000"/>
                <w:highlight w:val="yellow"/>
              </w:rPr>
              <w:t>акое слово из названий животных можно поселить в словарик?</w:t>
            </w:r>
          </w:p>
          <w:p w:rsidR="00D85CEF" w:rsidRDefault="00D85CEF" w:rsidP="00D85CEF">
            <w:pPr>
              <w:pStyle w:val="a7"/>
              <w:jc w:val="both"/>
              <w:rPr>
                <w:color w:val="FF0000"/>
              </w:rPr>
            </w:pPr>
          </w:p>
          <w:p w:rsidR="00C908D2" w:rsidRPr="00DA2690" w:rsidRDefault="00C908D2" w:rsidP="00D85CEF">
            <w:pPr>
              <w:pStyle w:val="a7"/>
              <w:jc w:val="both"/>
              <w:rPr>
                <w:b/>
                <w:color w:val="FF0000"/>
                <w:sz w:val="32"/>
                <w:u w:val="single"/>
              </w:rPr>
            </w:pPr>
            <w:r w:rsidRPr="00DA2690">
              <w:rPr>
                <w:b/>
                <w:color w:val="FF0000"/>
                <w:sz w:val="32"/>
                <w:u w:val="single"/>
              </w:rPr>
              <w:t>Слайд №9 Манул</w:t>
            </w:r>
          </w:p>
          <w:p w:rsidR="00EC7CE7" w:rsidRDefault="00EC7CE7" w:rsidP="00D85CEF">
            <w:pPr>
              <w:pStyle w:val="a7"/>
              <w:jc w:val="both"/>
              <w:rPr>
                <w:color w:val="FF0000"/>
              </w:rPr>
            </w:pPr>
          </w:p>
          <w:p w:rsidR="002D0C5B" w:rsidRPr="00DA2690" w:rsidRDefault="00C908D2" w:rsidP="002D0C5B">
            <w:pPr>
              <w:pStyle w:val="a7"/>
              <w:jc w:val="both"/>
              <w:rPr>
                <w:b/>
                <w:color w:val="FF0000"/>
                <w:sz w:val="32"/>
                <w:u w:val="single"/>
              </w:rPr>
            </w:pPr>
            <w:r w:rsidRPr="00DA2690">
              <w:rPr>
                <w:b/>
                <w:color w:val="FF0000"/>
                <w:sz w:val="32"/>
                <w:u w:val="single"/>
              </w:rPr>
              <w:t>Слайд №10</w:t>
            </w:r>
            <w:r w:rsidR="002D0C5B" w:rsidRPr="00DA2690">
              <w:rPr>
                <w:b/>
                <w:color w:val="FF0000"/>
                <w:sz w:val="32"/>
                <w:u w:val="single"/>
              </w:rPr>
              <w:t xml:space="preserve"> Видеофильм «Красная книга»</w:t>
            </w:r>
          </w:p>
          <w:p w:rsidR="00EC7CE7" w:rsidRDefault="00EC7CE7" w:rsidP="00D85CEF">
            <w:pPr>
              <w:pStyle w:val="a7"/>
              <w:jc w:val="both"/>
              <w:rPr>
                <w:color w:val="FF0000"/>
              </w:rPr>
            </w:pPr>
          </w:p>
          <w:p w:rsidR="002D0C5B" w:rsidRDefault="002D0C5B" w:rsidP="00DA2690">
            <w:pPr>
              <w:pStyle w:val="a7"/>
              <w:shd w:val="clear" w:color="auto" w:fill="FDE9D9" w:themeFill="accent6" w:themeFillTint="33"/>
              <w:jc w:val="both"/>
              <w:rPr>
                <w:b/>
                <w:color w:val="FF0000"/>
                <w:sz w:val="28"/>
                <w:u w:val="single"/>
              </w:rPr>
            </w:pPr>
            <w:r w:rsidRPr="002D0C5B">
              <w:rPr>
                <w:b/>
                <w:color w:val="FF0000"/>
                <w:sz w:val="28"/>
                <w:u w:val="single"/>
              </w:rPr>
              <w:t>Затруднение</w:t>
            </w:r>
            <w:r>
              <w:rPr>
                <w:b/>
                <w:color w:val="FF0000"/>
                <w:sz w:val="28"/>
                <w:u w:val="single"/>
              </w:rPr>
              <w:t xml:space="preserve"> </w:t>
            </w:r>
          </w:p>
          <w:p w:rsidR="002D0C5B" w:rsidRPr="002D0C5B" w:rsidRDefault="002D0C5B" w:rsidP="00DA2690">
            <w:pPr>
              <w:pStyle w:val="a7"/>
              <w:shd w:val="clear" w:color="auto" w:fill="FDE9D9" w:themeFill="accent6" w:themeFillTint="33"/>
              <w:jc w:val="both"/>
              <w:rPr>
                <w:b/>
                <w:color w:val="FF0000"/>
                <w:sz w:val="28"/>
                <w:u w:val="single"/>
              </w:rPr>
            </w:pPr>
            <w:r>
              <w:rPr>
                <w:b/>
                <w:color w:val="FF0000"/>
                <w:sz w:val="28"/>
                <w:u w:val="single"/>
              </w:rPr>
              <w:t>-Посмотрите на учащихся нашей школы.</w:t>
            </w:r>
          </w:p>
          <w:p w:rsidR="002D0C5B" w:rsidRPr="002D0C5B" w:rsidRDefault="002D0C5B" w:rsidP="00D85CEF">
            <w:pPr>
              <w:pStyle w:val="a7"/>
              <w:jc w:val="both"/>
            </w:pPr>
            <w:r>
              <w:t xml:space="preserve">-Как вы </w:t>
            </w:r>
            <w:proofErr w:type="gramStart"/>
            <w:r>
              <w:t>думаете</w:t>
            </w:r>
            <w:proofErr w:type="gramEnd"/>
            <w:r>
              <w:t xml:space="preserve"> зачем они к нам пришли?</w:t>
            </w:r>
          </w:p>
          <w:p w:rsidR="00D85CEF" w:rsidRPr="00D85CEF" w:rsidRDefault="00C908D2" w:rsidP="00D85CEF">
            <w:pPr>
              <w:pStyle w:val="a7"/>
              <w:jc w:val="both"/>
              <w:rPr>
                <w:u w:val="single"/>
              </w:rPr>
            </w:pPr>
            <w:r w:rsidRPr="00DA2690">
              <w:rPr>
                <w:b/>
                <w:color w:val="FF0000"/>
                <w:sz w:val="28"/>
                <w:u w:val="single"/>
              </w:rPr>
              <w:t>Слайд №11</w:t>
            </w:r>
            <w:r w:rsidR="002D0C5B" w:rsidRPr="00DA2690">
              <w:rPr>
                <w:color w:val="FF0000"/>
                <w:sz w:val="28"/>
              </w:rPr>
              <w:t xml:space="preserve"> </w:t>
            </w:r>
            <w:r w:rsidR="00D85CEF" w:rsidRPr="00D85CEF">
              <w:rPr>
                <w:u w:val="single"/>
              </w:rPr>
              <w:t>Тема урока</w:t>
            </w:r>
          </w:p>
          <w:p w:rsidR="00D85CEF" w:rsidRPr="002D0C5B" w:rsidRDefault="002D0C5B" w:rsidP="002D0C5B">
            <w:pPr>
              <w:pStyle w:val="a7"/>
            </w:pPr>
            <w:r>
              <w:t xml:space="preserve"> «</w:t>
            </w:r>
            <w:r w:rsidRPr="002D0C5B">
              <w:t>Корень слова.</w:t>
            </w:r>
            <w:r>
              <w:t xml:space="preserve"> </w:t>
            </w:r>
            <w:r w:rsidRPr="002D0C5B">
              <w:t>Однокоренные слова</w:t>
            </w:r>
            <w:r>
              <w:t>»</w:t>
            </w:r>
          </w:p>
          <w:p w:rsidR="00D85CEF" w:rsidRPr="00DA2690" w:rsidRDefault="002D0C5B" w:rsidP="00D85CEF">
            <w:pPr>
              <w:pStyle w:val="a7"/>
              <w:jc w:val="both"/>
              <w:rPr>
                <w:u w:val="single"/>
              </w:rPr>
            </w:pPr>
            <w:r w:rsidRPr="00DA2690">
              <w:rPr>
                <w:color w:val="FF0000"/>
                <w:u w:val="single"/>
              </w:rPr>
              <w:t>Какие задачи вы хотели бы поставить и решить?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Вспомним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Узнаем 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Научимся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Повторим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 Обобщим</w:t>
            </w:r>
          </w:p>
          <w:p w:rsidR="00A50A48" w:rsidRDefault="00DA2690" w:rsidP="002D0C5B">
            <w:pPr>
              <w:pStyle w:val="a7"/>
              <w:jc w:val="both"/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</w:pPr>
            <w:r w:rsidRPr="00DA2690"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>Слайд №12</w:t>
            </w:r>
            <w:proofErr w:type="gramStart"/>
            <w:r w:rsidRPr="00DA2690"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 xml:space="preserve"> В</w:t>
            </w:r>
            <w:proofErr w:type="gramEnd"/>
            <w:r w:rsidRPr="00DA2690"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 xml:space="preserve"> царстве корней</w:t>
            </w:r>
            <w:r w:rsidR="00A50A48"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 xml:space="preserve">    </w:t>
            </w:r>
          </w:p>
          <w:p w:rsidR="00A50A48" w:rsidRDefault="00A50A48" w:rsidP="002D0C5B">
            <w:pPr>
              <w:pStyle w:val="a7"/>
              <w:jc w:val="both"/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</w:pPr>
          </w:p>
          <w:p w:rsidR="00D85CEF" w:rsidRDefault="00A50A48" w:rsidP="002D0C5B">
            <w:pPr>
              <w:pStyle w:val="a7"/>
              <w:jc w:val="both"/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</w:pPr>
            <w:r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>Слайд №13 Многозначность слова корень</w:t>
            </w:r>
          </w:p>
          <w:p w:rsidR="003F5282" w:rsidRDefault="003F5282" w:rsidP="002D0C5B">
            <w:pPr>
              <w:pStyle w:val="a7"/>
              <w:jc w:val="both"/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</w:pPr>
            <w:r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>У слов есть корень</w:t>
            </w:r>
          </w:p>
          <w:p w:rsidR="00A50A48" w:rsidRDefault="00A50A48" w:rsidP="002D0C5B">
            <w:pPr>
              <w:pStyle w:val="a7"/>
              <w:jc w:val="both"/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</w:pPr>
          </w:p>
          <w:p w:rsidR="00A50A48" w:rsidRDefault="00A50A48" w:rsidP="00A50A48">
            <w:pPr>
              <w:pStyle w:val="a7"/>
              <w:shd w:val="clear" w:color="auto" w:fill="FBD4B4" w:themeFill="accent6" w:themeFillTint="66"/>
              <w:jc w:val="both"/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</w:pPr>
            <w:r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t>Много словарных статей</w:t>
            </w:r>
          </w:p>
          <w:p w:rsidR="00A50A48" w:rsidRPr="00D85CEF" w:rsidRDefault="00A50A48" w:rsidP="00A50A48">
            <w:pPr>
              <w:pStyle w:val="a7"/>
              <w:shd w:val="clear" w:color="auto" w:fill="FBD4B4" w:themeFill="accent6" w:themeFillTint="66"/>
              <w:jc w:val="both"/>
              <w:rPr>
                <w:lang w:eastAsia="ar-SA"/>
              </w:rPr>
            </w:pPr>
            <w:r>
              <w:rPr>
                <w:b/>
                <w:color w:val="FF0000"/>
                <w:sz w:val="28"/>
                <w:u w:val="single"/>
                <w:shd w:val="clear" w:color="auto" w:fill="B6DDE8" w:themeFill="accent5" w:themeFillTint="66"/>
              </w:rPr>
              <w:lastRenderedPageBreak/>
              <w:t>Диалог вытаскивания знаний</w:t>
            </w:r>
          </w:p>
        </w:tc>
        <w:tc>
          <w:tcPr>
            <w:tcW w:w="2268" w:type="dxa"/>
            <w:gridSpan w:val="2"/>
          </w:tcPr>
          <w:p w:rsidR="007D6E00" w:rsidRDefault="007D6E00" w:rsidP="00D85CEF">
            <w:pPr>
              <w:pStyle w:val="a7"/>
              <w:jc w:val="both"/>
              <w:rPr>
                <w:lang w:eastAsia="ar-SA"/>
              </w:rPr>
            </w:pPr>
          </w:p>
          <w:p w:rsidR="007D6E00" w:rsidRDefault="007D6E00" w:rsidP="00D85CEF">
            <w:pPr>
              <w:pStyle w:val="a7"/>
              <w:jc w:val="both"/>
              <w:rPr>
                <w:lang w:eastAsia="ar-SA"/>
              </w:rPr>
            </w:pPr>
          </w:p>
          <w:p w:rsidR="007D6E00" w:rsidRDefault="007D6E00" w:rsidP="00D85CEF">
            <w:pPr>
              <w:pStyle w:val="a7"/>
              <w:jc w:val="both"/>
              <w:rPr>
                <w:lang w:eastAsia="ar-SA"/>
              </w:rPr>
            </w:pPr>
          </w:p>
          <w:p w:rsidR="007D6E00" w:rsidRDefault="007D6E00" w:rsidP="00D85CEF">
            <w:pPr>
              <w:pStyle w:val="a7"/>
              <w:jc w:val="both"/>
              <w:rPr>
                <w:lang w:eastAsia="ar-SA"/>
              </w:rPr>
            </w:pPr>
          </w:p>
          <w:p w:rsidR="007D6E00" w:rsidRDefault="00CB2477" w:rsidP="00D85CEF">
            <w:pPr>
              <w:pStyle w:val="a7"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Оценивают минутку чистописания.</w:t>
            </w:r>
          </w:p>
          <w:p w:rsidR="007D6E00" w:rsidRDefault="00CB2477" w:rsidP="00D85CEF">
            <w:pPr>
              <w:pStyle w:val="a7"/>
              <w:jc w:val="both"/>
              <w:rPr>
                <w:lang w:eastAsia="ar-SA"/>
              </w:rPr>
            </w:pPr>
            <w:r>
              <w:rPr>
                <w:lang w:eastAsia="ar-SA"/>
              </w:rPr>
              <w:t>Дают характеристику звуку «т»</w:t>
            </w:r>
          </w:p>
          <w:p w:rsidR="007D6E00" w:rsidRDefault="007D6E00" w:rsidP="00D85CEF">
            <w:pPr>
              <w:pStyle w:val="a7"/>
              <w:jc w:val="both"/>
              <w:rPr>
                <w:lang w:eastAsia="ar-SA"/>
              </w:rPr>
            </w:pPr>
          </w:p>
          <w:p w:rsidR="007D6E00" w:rsidRDefault="007D6E00" w:rsidP="00D85CEF">
            <w:pPr>
              <w:pStyle w:val="a7"/>
              <w:jc w:val="both"/>
              <w:rPr>
                <w:lang w:eastAsia="ar-SA"/>
              </w:rPr>
            </w:pPr>
          </w:p>
          <w:p w:rsidR="00EC7CE7" w:rsidRDefault="00EC7CE7" w:rsidP="00D85CEF">
            <w:pPr>
              <w:pStyle w:val="a7"/>
              <w:jc w:val="both"/>
              <w:rPr>
                <w:lang w:eastAsia="ar-SA"/>
              </w:rPr>
            </w:pP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lang w:eastAsia="ar-SA"/>
              </w:rPr>
              <w:t>Обсуждают что им уже известно</w:t>
            </w:r>
            <w:r w:rsidR="00EC7CE7">
              <w:rPr>
                <w:lang w:eastAsia="ar-SA"/>
              </w:rPr>
              <w:t>.</w:t>
            </w:r>
            <w:r w:rsidR="00A407A8">
              <w:rPr>
                <w:lang w:eastAsia="ar-SA"/>
              </w:rPr>
              <w:t xml:space="preserve"> </w:t>
            </w:r>
            <w:r w:rsidRPr="00D85CEF">
              <w:t>Дети выдвигают гипотезы. Коммен</w:t>
            </w:r>
            <w:r w:rsidR="00A407A8">
              <w:t>тируют орфо</w:t>
            </w:r>
            <w:r w:rsidRPr="00D85CEF">
              <w:t>граммы в названиях диких животных.</w:t>
            </w:r>
          </w:p>
          <w:p w:rsidR="00D85CEF" w:rsidRPr="00D85CEF" w:rsidRDefault="00EC7CE7" w:rsidP="00D85CEF">
            <w:pPr>
              <w:pStyle w:val="a7"/>
              <w:jc w:val="both"/>
            </w:pPr>
            <w:r>
              <w:t>Просматривают Красную книгу.</w:t>
            </w:r>
          </w:p>
          <w:p w:rsidR="007D6E00" w:rsidRDefault="007D6E00" w:rsidP="00D85CEF">
            <w:pPr>
              <w:pStyle w:val="a7"/>
              <w:jc w:val="both"/>
              <w:rPr>
                <w:color w:val="FF0000"/>
                <w:u w:val="single"/>
              </w:rPr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D85CEF" w:rsidRPr="00D85CEF" w:rsidRDefault="009F24D2" w:rsidP="00D85CEF">
            <w:pPr>
              <w:pStyle w:val="a7"/>
              <w:jc w:val="both"/>
            </w:pPr>
            <w:r>
              <w:t>С</w:t>
            </w:r>
            <w:r w:rsidR="00D85CEF" w:rsidRPr="00D85CEF">
              <w:t>амостоятельно выделяют-формулируют познавательную цель, формулируют проблемы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Планируют учебное  сотрудничество с учителем и сверстниками</w:t>
            </w:r>
          </w:p>
          <w:p w:rsidR="00D85CEF" w:rsidRDefault="00D85CEF" w:rsidP="00D85CEF">
            <w:pPr>
              <w:pStyle w:val="a7"/>
              <w:jc w:val="both"/>
            </w:pPr>
            <w:r w:rsidRPr="00D85CEF">
              <w:t>Принимают и сохраняют учебную цель и задачу.</w:t>
            </w: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</w:p>
          <w:p w:rsidR="00C908D2" w:rsidRDefault="00C908D2" w:rsidP="00D85CEF">
            <w:pPr>
              <w:pStyle w:val="a7"/>
              <w:jc w:val="both"/>
            </w:pPr>
          </w:p>
          <w:p w:rsidR="00C908D2" w:rsidRDefault="00C908D2" w:rsidP="00D85CEF">
            <w:pPr>
              <w:pStyle w:val="a7"/>
              <w:jc w:val="both"/>
            </w:pPr>
          </w:p>
          <w:p w:rsidR="00C908D2" w:rsidRDefault="00C908D2" w:rsidP="00D85CEF">
            <w:pPr>
              <w:pStyle w:val="a7"/>
              <w:jc w:val="both"/>
            </w:pPr>
          </w:p>
          <w:p w:rsidR="00DA2690" w:rsidRDefault="00DA2690" w:rsidP="00D85CEF">
            <w:pPr>
              <w:pStyle w:val="a7"/>
              <w:jc w:val="both"/>
            </w:pPr>
          </w:p>
          <w:p w:rsidR="00DA2690" w:rsidRDefault="00DA2690" w:rsidP="00D85CEF">
            <w:pPr>
              <w:pStyle w:val="a7"/>
              <w:jc w:val="both"/>
            </w:pPr>
          </w:p>
          <w:p w:rsidR="00434823" w:rsidRDefault="00434823" w:rsidP="00D85CEF">
            <w:pPr>
              <w:pStyle w:val="a7"/>
              <w:jc w:val="both"/>
            </w:pPr>
            <w:r>
              <w:t>Манул.</w:t>
            </w:r>
          </w:p>
          <w:p w:rsidR="00434823" w:rsidRDefault="00434823" w:rsidP="00D85CEF">
            <w:pPr>
              <w:pStyle w:val="a7"/>
              <w:jc w:val="both"/>
            </w:pPr>
            <w:r>
              <w:t>Чтение сообщения о коте мануле.</w:t>
            </w:r>
          </w:p>
          <w:p w:rsidR="00DA2690" w:rsidRDefault="00DA2690" w:rsidP="00D85CEF">
            <w:pPr>
              <w:pStyle w:val="a7"/>
              <w:jc w:val="both"/>
            </w:pPr>
          </w:p>
          <w:p w:rsidR="00DA2690" w:rsidRDefault="00DA2690" w:rsidP="00D85CEF">
            <w:pPr>
              <w:pStyle w:val="a7"/>
              <w:jc w:val="both"/>
            </w:pPr>
          </w:p>
          <w:p w:rsidR="00DA2690" w:rsidRDefault="00DA2690" w:rsidP="00D85CEF">
            <w:pPr>
              <w:pStyle w:val="a7"/>
              <w:jc w:val="both"/>
            </w:pPr>
          </w:p>
          <w:p w:rsidR="00DA2690" w:rsidRPr="00D85CEF" w:rsidRDefault="00DA2690" w:rsidP="00D85CEF">
            <w:pPr>
              <w:pStyle w:val="a7"/>
              <w:jc w:val="both"/>
              <w:rPr>
                <w:lang w:eastAsia="ar-SA"/>
              </w:rPr>
            </w:pPr>
            <w:r>
              <w:t>2 учащихся (Богодухова</w:t>
            </w:r>
            <w:proofErr w:type="gramStart"/>
            <w:r>
              <w:t xml:space="preserve"> К</w:t>
            </w:r>
            <w:proofErr w:type="gramEnd"/>
            <w:r>
              <w:t xml:space="preserve"> и Богодухов Вова)</w:t>
            </w: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bCs/>
              </w:rPr>
              <w:lastRenderedPageBreak/>
              <w:t>Методы</w:t>
            </w:r>
            <w:r w:rsidRPr="00D85CEF">
              <w:rPr>
                <w:bCs/>
                <w:color w:val="333333"/>
              </w:rPr>
              <w:t>: </w:t>
            </w:r>
            <w:r w:rsidRPr="00D85CEF">
              <w:t>проблемный диалог, наглядно-иллюстративный, практическая работа.</w:t>
            </w:r>
            <w:r w:rsidRPr="00D85CEF">
              <w:rPr>
                <w:lang w:eastAsia="ar-SA"/>
              </w:rPr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lang w:eastAsia="ar-SA"/>
              </w:rPr>
              <w:t>Взаимоконтроль</w:t>
            </w: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proofErr w:type="gramStart"/>
            <w:r w:rsidRPr="00D85CEF">
              <w:rPr>
                <w:bCs/>
              </w:rPr>
              <w:lastRenderedPageBreak/>
              <w:t>Регулятивные</w:t>
            </w:r>
            <w:proofErr w:type="gramEnd"/>
            <w:r w:rsidRPr="00D85CEF">
              <w:rPr>
                <w:bCs/>
              </w:rPr>
              <w:t xml:space="preserve">: </w:t>
            </w:r>
            <w:r w:rsidRPr="00D85CEF">
              <w:t xml:space="preserve">принимают и сохраняют учебную задачу; принимают </w:t>
            </w:r>
            <w:r w:rsidRPr="00D85CEF">
              <w:lastRenderedPageBreak/>
              <w:t>инструкцию педагога и чётко следуют ей; осуществляют пошаговый и итоговый контроль.</w:t>
            </w:r>
          </w:p>
          <w:p w:rsidR="00D85CEF" w:rsidRPr="00D85CEF" w:rsidRDefault="00D85CEF" w:rsidP="00D85CEF">
            <w:pPr>
              <w:pStyle w:val="a7"/>
              <w:jc w:val="both"/>
            </w:pPr>
            <w:proofErr w:type="gramStart"/>
            <w:r w:rsidRPr="00D85CEF">
              <w:rPr>
                <w:bCs/>
              </w:rPr>
              <w:t>Познавательные</w:t>
            </w:r>
            <w:r w:rsidRPr="00D85CEF">
              <w:t xml:space="preserve">: </w:t>
            </w:r>
            <w:proofErr w:type="spellStart"/>
            <w:r w:rsidRPr="00D85CEF">
              <w:rPr>
                <w:i/>
                <w:iCs/>
              </w:rPr>
              <w:t>общеучебные</w:t>
            </w:r>
            <w:proofErr w:type="spellEnd"/>
            <w:r w:rsidRPr="00D85CEF">
              <w:t xml:space="preserve"> – осознанно строят речевое высказывание в устной форме о чередовании звуков; </w:t>
            </w:r>
            <w:r w:rsidRPr="00D85CEF">
              <w:rPr>
                <w:i/>
                <w:iCs/>
              </w:rPr>
              <w:t>логические</w:t>
            </w:r>
            <w:r w:rsidRPr="00D85CEF">
              <w:t xml:space="preserve"> – осуществляют поиск необходимой информации.</w:t>
            </w:r>
            <w:proofErr w:type="gramEnd"/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bCs/>
              </w:rPr>
              <w:t xml:space="preserve">Коммуникативные: </w:t>
            </w:r>
            <w:r w:rsidRPr="00D85CEF">
              <w:t>участвуют в учебном диалоге; строят понятные речевые высказывания; формулируют и аргументируют собственное мнение.</w:t>
            </w:r>
          </w:p>
        </w:tc>
        <w:tc>
          <w:tcPr>
            <w:tcW w:w="1560" w:type="dxa"/>
            <w:gridSpan w:val="2"/>
          </w:tcPr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9F24D2" w:rsidRDefault="009F24D2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Повторен пройденный материал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Формулируют цель урока.</w:t>
            </w: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2D0C5B" w:rsidRDefault="002D0C5B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A407A8" w:rsidRDefault="00A407A8" w:rsidP="00D85CEF">
            <w:pPr>
              <w:pStyle w:val="a7"/>
              <w:jc w:val="both"/>
            </w:pPr>
          </w:p>
          <w:p w:rsidR="00D85CEF" w:rsidRPr="00D85CEF" w:rsidRDefault="002D0C5B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Создана проблемная ситуация. Учебная задача зафиксирована</w:t>
            </w:r>
          </w:p>
        </w:tc>
      </w:tr>
      <w:tr w:rsidR="00D85CEF" w:rsidRPr="00D85CEF" w:rsidTr="00946146">
        <w:trPr>
          <w:gridAfter w:val="1"/>
          <w:wAfter w:w="292" w:type="dxa"/>
          <w:trHeight w:val="2377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lang w:eastAsia="ar-SA"/>
              </w:rPr>
              <w:lastRenderedPageBreak/>
              <w:t>3.                                Э</w:t>
            </w:r>
            <w:r w:rsidRPr="00D85CEF">
              <w:t>тап локализации индивидуальных затруднений; выявления места и причины затруднения;</w:t>
            </w:r>
            <w:r w:rsidRPr="00D85CEF">
              <w:rPr>
                <w:u w:val="single"/>
              </w:rPr>
              <w:t xml:space="preserve"> Цель:</w:t>
            </w:r>
            <w:r w:rsidRPr="00D85CEF">
              <w:t xml:space="preserve"> вовлечь обучающихся в процесс активного взаимодействия по реконструкции ранее изученного материала, содействовать определению детьми темы и задач урока.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Создание  проблемной ситуации. Фиксация учебной задачи</w:t>
            </w:r>
          </w:p>
        </w:tc>
        <w:tc>
          <w:tcPr>
            <w:tcW w:w="42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Создаёт условия для первичной рефлексии с обсуждением составленной ранее таблицы с вопросами контроля. </w:t>
            </w:r>
          </w:p>
          <w:p w:rsidR="009F24D2" w:rsidRDefault="00A50A48" w:rsidP="00A50A48">
            <w:pPr>
              <w:pStyle w:val="a7"/>
              <w:jc w:val="both"/>
              <w:rPr>
                <w:b/>
                <w:color w:val="002060"/>
                <w:sz w:val="32"/>
                <w:u w:val="single"/>
              </w:rPr>
            </w:pPr>
            <w:r>
              <w:rPr>
                <w:b/>
                <w:color w:val="002060"/>
                <w:sz w:val="32"/>
                <w:u w:val="single"/>
              </w:rPr>
              <w:t>Слайд 14</w:t>
            </w:r>
            <w:r w:rsidR="009F24D2" w:rsidRPr="00A50A48">
              <w:rPr>
                <w:b/>
                <w:color w:val="002060"/>
                <w:sz w:val="32"/>
                <w:u w:val="single"/>
              </w:rPr>
              <w:t xml:space="preserve"> Обобщение Однокоренные слова</w:t>
            </w:r>
            <w:r>
              <w:rPr>
                <w:b/>
                <w:color w:val="002060"/>
                <w:sz w:val="32"/>
                <w:u w:val="single"/>
              </w:rPr>
              <w:t xml:space="preserve">  (Кластер)</w:t>
            </w:r>
          </w:p>
          <w:p w:rsidR="00A50A48" w:rsidRDefault="00A50A48" w:rsidP="00A50A48">
            <w:pPr>
              <w:pStyle w:val="a7"/>
              <w:jc w:val="both"/>
              <w:rPr>
                <w:b/>
                <w:color w:val="002060"/>
                <w:sz w:val="32"/>
                <w:u w:val="single"/>
              </w:rPr>
            </w:pPr>
          </w:p>
          <w:p w:rsidR="00A50A48" w:rsidRDefault="00A50A48" w:rsidP="00A50A48">
            <w:pPr>
              <w:pStyle w:val="a7"/>
              <w:shd w:val="clear" w:color="auto" w:fill="FFFF00"/>
              <w:jc w:val="both"/>
              <w:rPr>
                <w:b/>
                <w:color w:val="002060"/>
                <w:sz w:val="32"/>
                <w:u w:val="single"/>
              </w:rPr>
            </w:pPr>
            <w:r>
              <w:rPr>
                <w:b/>
                <w:color w:val="002060"/>
                <w:sz w:val="32"/>
                <w:u w:val="single"/>
              </w:rPr>
              <w:t>Информатор Работа по  учебнику стр.132</w:t>
            </w:r>
          </w:p>
          <w:p w:rsidR="00A50A48" w:rsidRPr="00A50A48" w:rsidRDefault="00A50A48" w:rsidP="00A50A48">
            <w:pPr>
              <w:pStyle w:val="a7"/>
              <w:shd w:val="clear" w:color="auto" w:fill="FFFF00"/>
              <w:jc w:val="both"/>
              <w:rPr>
                <w:b/>
                <w:color w:val="002060"/>
                <w:sz w:val="32"/>
                <w:u w:val="single"/>
              </w:rPr>
            </w:pPr>
          </w:p>
          <w:p w:rsidR="009F24D2" w:rsidRPr="00A50A48" w:rsidRDefault="00EA4B30" w:rsidP="00A50A48">
            <w:pPr>
              <w:pStyle w:val="a7"/>
              <w:jc w:val="both"/>
              <w:rPr>
                <w:b/>
                <w:color w:val="0070C0"/>
                <w:sz w:val="32"/>
                <w:u w:val="single"/>
              </w:rPr>
            </w:pPr>
            <w:r>
              <w:rPr>
                <w:b/>
                <w:color w:val="0070C0"/>
                <w:sz w:val="32"/>
                <w:u w:val="single"/>
              </w:rPr>
              <w:t>Слайд 15</w:t>
            </w:r>
            <w:r w:rsidR="009F24D2" w:rsidRPr="00A50A48">
              <w:rPr>
                <w:b/>
                <w:color w:val="0070C0"/>
                <w:sz w:val="32"/>
                <w:u w:val="single"/>
              </w:rPr>
              <w:t xml:space="preserve"> Алгоритм  Учебник стр.132</w:t>
            </w:r>
          </w:p>
          <w:p w:rsidR="003939F6" w:rsidRPr="00A50A48" w:rsidRDefault="003939F6" w:rsidP="00D85CEF">
            <w:pPr>
              <w:pStyle w:val="a7"/>
              <w:jc w:val="both"/>
              <w:rPr>
                <w:b/>
                <w:bCs/>
                <w:color w:val="0070C0"/>
                <w:sz w:val="32"/>
              </w:rPr>
            </w:pPr>
          </w:p>
          <w:p w:rsidR="003939F6" w:rsidRDefault="003939F6" w:rsidP="00D85CEF">
            <w:pPr>
              <w:pStyle w:val="a7"/>
              <w:jc w:val="both"/>
              <w:rPr>
                <w:bCs/>
                <w:color w:val="000000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EA4B30" w:rsidRDefault="00EA4B30" w:rsidP="00D85CEF">
            <w:pPr>
              <w:pStyle w:val="a7"/>
              <w:jc w:val="both"/>
              <w:rPr>
                <w:b/>
                <w:i/>
                <w:color w:val="FF0000"/>
                <w:sz w:val="36"/>
                <w:u w:val="single"/>
              </w:rPr>
            </w:pPr>
            <w:proofErr w:type="spellStart"/>
            <w:r w:rsidRPr="00EA4B30">
              <w:rPr>
                <w:b/>
                <w:i/>
                <w:color w:val="FF0000"/>
                <w:sz w:val="36"/>
                <w:u w:val="single"/>
              </w:rPr>
              <w:t>Физкульминутка</w:t>
            </w:r>
            <w:proofErr w:type="spellEnd"/>
            <w:r w:rsidRPr="00EA4B30">
              <w:rPr>
                <w:b/>
                <w:i/>
                <w:color w:val="FF0000"/>
                <w:sz w:val="36"/>
                <w:u w:val="single"/>
              </w:rPr>
              <w:t xml:space="preserve"> для глаз «Космическая»</w:t>
            </w:r>
          </w:p>
          <w:p w:rsidR="00EA4B30" w:rsidRPr="00EA4B30" w:rsidRDefault="00EA4B30" w:rsidP="00D85CEF">
            <w:pPr>
              <w:pStyle w:val="a7"/>
              <w:jc w:val="both"/>
              <w:rPr>
                <w:b/>
                <w:i/>
                <w:color w:val="FF0000"/>
                <w:sz w:val="36"/>
                <w:u w:val="single"/>
              </w:rPr>
            </w:pPr>
          </w:p>
          <w:p w:rsidR="00EA4B30" w:rsidRPr="00EA4B30" w:rsidRDefault="00EA4B30" w:rsidP="00D85CEF">
            <w:pPr>
              <w:pStyle w:val="a7"/>
              <w:jc w:val="both"/>
              <w:rPr>
                <w:b/>
                <w:i/>
                <w:color w:val="FF0000"/>
                <w:sz w:val="36"/>
                <w:u w:val="single"/>
              </w:rPr>
            </w:pPr>
            <w:r w:rsidRPr="00EA4B30">
              <w:rPr>
                <w:b/>
                <w:i/>
                <w:color w:val="FF0000"/>
                <w:sz w:val="36"/>
                <w:u w:val="single"/>
              </w:rPr>
              <w:t>Слайд 16</w:t>
            </w:r>
          </w:p>
          <w:p w:rsidR="00D85CEF" w:rsidRPr="00EA4B30" w:rsidRDefault="00D85CEF" w:rsidP="00D85CEF">
            <w:pPr>
              <w:pStyle w:val="a7"/>
              <w:jc w:val="both"/>
              <w:rPr>
                <w:b/>
                <w:i/>
                <w:color w:val="FF0000"/>
                <w:sz w:val="36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- Высказывают предположения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-Ведут наблюдение,  делают вывод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3939F6" w:rsidRDefault="003939F6" w:rsidP="00D85CEF">
            <w:pPr>
              <w:pStyle w:val="a7"/>
              <w:jc w:val="both"/>
              <w:rPr>
                <w:i/>
                <w:u w:val="single"/>
              </w:rPr>
            </w:pPr>
          </w:p>
          <w:p w:rsidR="003939F6" w:rsidRDefault="003939F6" w:rsidP="00D85CEF">
            <w:pPr>
              <w:pStyle w:val="a7"/>
              <w:jc w:val="both"/>
              <w:rPr>
                <w:i/>
                <w:u w:val="single"/>
              </w:rPr>
            </w:pPr>
          </w:p>
          <w:p w:rsidR="003939F6" w:rsidRDefault="003939F6" w:rsidP="00D85CEF">
            <w:pPr>
              <w:pStyle w:val="a7"/>
              <w:jc w:val="both"/>
              <w:rPr>
                <w:i/>
                <w:u w:val="single"/>
              </w:rPr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A50A48" w:rsidRDefault="00A50A48" w:rsidP="00D85CEF">
            <w:pPr>
              <w:pStyle w:val="a7"/>
              <w:jc w:val="both"/>
            </w:pPr>
            <w:r>
              <w:t>Обсуждают, составляют алгоритм.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iCs/>
                <w:lang w:eastAsia="ar-SA"/>
              </w:rPr>
            </w:pP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bCs/>
              </w:rPr>
              <w:t>Методы</w:t>
            </w:r>
            <w:r w:rsidRPr="00D85CEF">
              <w:rPr>
                <w:bCs/>
                <w:color w:val="333333"/>
              </w:rPr>
              <w:t>: </w:t>
            </w:r>
            <w:r w:rsidRPr="00D85CEF">
              <w:t>проблемный диалог, наглядно-иллюстративный, практическая работа.</w:t>
            </w:r>
            <w:r w:rsidRPr="00D85CEF">
              <w:rPr>
                <w:lang w:eastAsia="ar-SA"/>
              </w:rPr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Контроль, коррекция, оценка действий.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  <w:rPr>
                <w:bCs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bCs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bCs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bCs/>
              </w:rPr>
              <w:t>Методы</w:t>
            </w:r>
            <w:r w:rsidRPr="00D85CEF">
              <w:rPr>
                <w:bCs/>
                <w:color w:val="333333"/>
              </w:rPr>
              <w:t>: </w:t>
            </w:r>
            <w:r w:rsidRPr="00D85CEF">
              <w:t>проблемный диалог, наглядно-иллюстративный.</w:t>
            </w: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Л.: установление связи между целью учебной деятельности и ее мотивом.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П.: рефлексия способов и условий действия;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освоение способов решения проблем поискового характера;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овладение логическими действиями анализа, обобщения, классификации,    установления аналогий, построение рассуждений;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Р.: организация учебной деятельности: соотнесение того, что уже известно  и того, что неизвестно, постановка учебной задачи, планирование</w:t>
            </w:r>
            <w:r w:rsidR="00A407A8">
              <w:t xml:space="preserve"> и контроль, коррекция и оценка.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К.: участие  в коллективном обсуждении проблемы, умение выражать свои мысли в соответствии с пос</w:t>
            </w:r>
            <w:r w:rsidR="00E700D9">
              <w:t>тавленными задачами и условиями.</w:t>
            </w:r>
          </w:p>
        </w:tc>
        <w:tc>
          <w:tcPr>
            <w:tcW w:w="1560" w:type="dxa"/>
            <w:gridSpan w:val="2"/>
          </w:tcPr>
          <w:p w:rsidR="002D0C5B" w:rsidRPr="00D85CEF" w:rsidRDefault="002D0C5B" w:rsidP="002D0C5B">
            <w:pPr>
              <w:pStyle w:val="a7"/>
              <w:jc w:val="both"/>
            </w:pPr>
            <w:r w:rsidRPr="00D85CEF">
              <w:t>Составлен алгоритм.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Учебная задача РК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зафиксирована.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</w:tr>
      <w:tr w:rsidR="00D85CEF" w:rsidRPr="00D85CEF" w:rsidTr="00E700D9">
        <w:trPr>
          <w:gridAfter w:val="1"/>
          <w:wAfter w:w="292" w:type="dxa"/>
          <w:trHeight w:val="390"/>
          <w:jc w:val="center"/>
        </w:trPr>
        <w:tc>
          <w:tcPr>
            <w:tcW w:w="16058" w:type="dxa"/>
            <w:gridSpan w:val="14"/>
          </w:tcPr>
          <w:p w:rsidR="00D85CEF" w:rsidRPr="009F3C78" w:rsidRDefault="00D85CEF" w:rsidP="00D85CEF">
            <w:pPr>
              <w:pStyle w:val="a7"/>
              <w:jc w:val="both"/>
              <w:rPr>
                <w:b/>
                <w:bCs/>
                <w:color w:val="FF0000"/>
                <w:lang w:eastAsia="ar-SA"/>
              </w:rPr>
            </w:pPr>
            <w:r w:rsidRPr="009F3C78">
              <w:rPr>
                <w:b/>
                <w:i/>
                <w:color w:val="FF0000"/>
                <w:sz w:val="28"/>
                <w:u w:val="single"/>
              </w:rPr>
              <w:lastRenderedPageBreak/>
              <w:t xml:space="preserve">ФИЗКУЛЬТМИНУТКА </w:t>
            </w:r>
            <w:r w:rsidR="00E700D9" w:rsidRPr="009F3C78">
              <w:rPr>
                <w:b/>
                <w:i/>
                <w:color w:val="FF0000"/>
                <w:sz w:val="28"/>
                <w:u w:val="single"/>
              </w:rPr>
              <w:t xml:space="preserve"> «Друзья»</w:t>
            </w:r>
            <w:r w:rsidR="00C908D2">
              <w:rPr>
                <w:color w:val="FF0000"/>
                <w:u w:val="single"/>
              </w:rPr>
              <w:t xml:space="preserve"> Слайд</w:t>
            </w:r>
          </w:p>
        </w:tc>
      </w:tr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Default="00D85CEF" w:rsidP="00D85CEF">
            <w:pPr>
              <w:pStyle w:val="a7"/>
              <w:jc w:val="both"/>
            </w:pPr>
            <w:r w:rsidRPr="00D85CEF">
              <w:rPr>
                <w:lang w:eastAsia="ar-SA"/>
              </w:rPr>
              <w:t>4.</w:t>
            </w:r>
            <w:r w:rsidRPr="00D85CEF">
              <w:t>Этап построения проекта коррекции выявленных затруднений; проекта выхода из затруднения; (решение учебной задачи).</w:t>
            </w: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Default="00894659" w:rsidP="00D85CEF">
            <w:pPr>
              <w:pStyle w:val="a7"/>
              <w:jc w:val="both"/>
            </w:pPr>
          </w:p>
          <w:p w:rsidR="00894659" w:rsidRPr="00D85CEF" w:rsidRDefault="00894659" w:rsidP="00D85CEF">
            <w:pPr>
              <w:pStyle w:val="a7"/>
              <w:jc w:val="both"/>
              <w:rPr>
                <w:lang w:eastAsia="ar-SA"/>
              </w:rPr>
            </w:pPr>
            <w:r w:rsidRPr="009F3C78">
              <w:rPr>
                <w:b/>
                <w:i/>
                <w:color w:val="FF0000"/>
                <w:sz w:val="28"/>
                <w:u w:val="single"/>
              </w:rPr>
              <w:lastRenderedPageBreak/>
              <w:t>ФИЗКУЛЬТМИНУТКА  «Друзья»</w:t>
            </w:r>
            <w:r>
              <w:rPr>
                <w:color w:val="FF0000"/>
                <w:u w:val="single"/>
              </w:rPr>
              <w:t xml:space="preserve"> </w:t>
            </w:r>
            <w:r w:rsidRPr="00894659">
              <w:rPr>
                <w:b/>
                <w:color w:val="FF0000"/>
                <w:sz w:val="32"/>
                <w:u w:val="single"/>
              </w:rPr>
              <w:t>Слайд 19</w:t>
            </w: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4252" w:type="dxa"/>
            <w:gridSpan w:val="2"/>
          </w:tcPr>
          <w:p w:rsidR="00EA4B30" w:rsidRDefault="00EA4B30" w:rsidP="00D85CEF">
            <w:pPr>
              <w:pStyle w:val="a7"/>
              <w:jc w:val="both"/>
              <w:rPr>
                <w:b/>
                <w:color w:val="2A5E90"/>
                <w:spacing w:val="4"/>
                <w:sz w:val="36"/>
                <w:shd w:val="clear" w:color="auto" w:fill="FFFFFF"/>
              </w:rPr>
            </w:pPr>
            <w:r>
              <w:rPr>
                <w:color w:val="2A5E90"/>
                <w:spacing w:val="4"/>
                <w:shd w:val="clear" w:color="auto" w:fill="FFFFFF"/>
              </w:rPr>
              <w:t xml:space="preserve"> </w:t>
            </w:r>
            <w:r w:rsidRPr="00EA4B30">
              <w:rPr>
                <w:b/>
                <w:color w:val="2A5E90"/>
                <w:spacing w:val="4"/>
                <w:sz w:val="36"/>
                <w:shd w:val="clear" w:color="auto" w:fill="FFFFFF"/>
              </w:rPr>
              <w:t>Пробное действие</w:t>
            </w:r>
            <w:r>
              <w:rPr>
                <w:b/>
                <w:color w:val="2A5E90"/>
                <w:spacing w:val="4"/>
                <w:sz w:val="36"/>
                <w:shd w:val="clear" w:color="auto" w:fill="FFFFFF"/>
              </w:rPr>
              <w:t xml:space="preserve">. Применим свои </w:t>
            </w:r>
            <w:proofErr w:type="spellStart"/>
            <w:r>
              <w:rPr>
                <w:b/>
                <w:color w:val="2A5E90"/>
                <w:spacing w:val="4"/>
                <w:sz w:val="36"/>
                <w:shd w:val="clear" w:color="auto" w:fill="FFFFFF"/>
              </w:rPr>
              <w:t>знания</w:t>
            </w:r>
            <w:proofErr w:type="gramStart"/>
            <w:r>
              <w:rPr>
                <w:b/>
                <w:color w:val="2A5E90"/>
                <w:spacing w:val="4"/>
                <w:sz w:val="36"/>
                <w:shd w:val="clear" w:color="auto" w:fill="FFFFFF"/>
              </w:rPr>
              <w:t>.</w:t>
            </w:r>
            <w:r w:rsidR="003F5282">
              <w:rPr>
                <w:b/>
                <w:color w:val="2A5E90"/>
                <w:spacing w:val="4"/>
                <w:sz w:val="36"/>
                <w:shd w:val="clear" w:color="auto" w:fill="FFFFFF"/>
              </w:rPr>
              <w:t>Д</w:t>
            </w:r>
            <w:proofErr w:type="gramEnd"/>
            <w:r w:rsidR="003F5282">
              <w:rPr>
                <w:b/>
                <w:color w:val="2A5E90"/>
                <w:spacing w:val="4"/>
                <w:sz w:val="36"/>
                <w:shd w:val="clear" w:color="auto" w:fill="FFFFFF"/>
              </w:rPr>
              <w:t>окажите,чтослова</w:t>
            </w:r>
            <w:proofErr w:type="spellEnd"/>
            <w:r w:rsidR="003F5282">
              <w:rPr>
                <w:b/>
                <w:color w:val="2A5E90"/>
                <w:spacing w:val="4"/>
                <w:sz w:val="36"/>
                <w:shd w:val="clear" w:color="auto" w:fill="FFFFFF"/>
              </w:rPr>
              <w:t xml:space="preserve"> однокоренными.</w:t>
            </w:r>
          </w:p>
          <w:p w:rsidR="003F5282" w:rsidRDefault="003F5282" w:rsidP="00D85CEF">
            <w:pPr>
              <w:pStyle w:val="a7"/>
              <w:jc w:val="both"/>
              <w:rPr>
                <w:b/>
                <w:color w:val="2A5E90"/>
                <w:spacing w:val="4"/>
                <w:sz w:val="36"/>
                <w:shd w:val="clear" w:color="auto" w:fill="FFFFFF"/>
              </w:rPr>
            </w:pPr>
            <w:proofErr w:type="gramStart"/>
            <w:r>
              <w:rPr>
                <w:b/>
                <w:color w:val="2A5E90"/>
                <w:spacing w:val="4"/>
                <w:sz w:val="36"/>
                <w:shd w:val="clear" w:color="auto" w:fill="FFFFFF"/>
              </w:rPr>
              <w:t>( слова должны быть близки по значению.</w:t>
            </w:r>
            <w:proofErr w:type="gramEnd"/>
          </w:p>
          <w:p w:rsidR="00EA4B30" w:rsidRDefault="00EA4B30" w:rsidP="00EA4B30">
            <w:pPr>
              <w:pStyle w:val="a7"/>
              <w:jc w:val="both"/>
              <w:rPr>
                <w:b/>
                <w:i/>
                <w:color w:val="FF0000"/>
                <w:sz w:val="36"/>
                <w:u w:val="single"/>
              </w:rPr>
            </w:pPr>
            <w:r>
              <w:rPr>
                <w:b/>
                <w:i/>
                <w:color w:val="FF0000"/>
                <w:sz w:val="36"/>
                <w:u w:val="single"/>
              </w:rPr>
              <w:t xml:space="preserve">Слайд 17 </w:t>
            </w:r>
          </w:p>
          <w:p w:rsidR="00EA4B30" w:rsidRPr="00EA4B30" w:rsidRDefault="00EA4B30" w:rsidP="00EA4B30">
            <w:pPr>
              <w:pStyle w:val="a7"/>
              <w:jc w:val="both"/>
              <w:rPr>
                <w:b/>
                <w:i/>
                <w:color w:val="FF0000"/>
                <w:sz w:val="36"/>
                <w:u w:val="single"/>
              </w:rPr>
            </w:pPr>
            <w:r>
              <w:rPr>
                <w:b/>
                <w:i/>
                <w:color w:val="FF0000"/>
                <w:sz w:val="36"/>
                <w:u w:val="single"/>
              </w:rPr>
              <w:t>Раздели слова на 2 группы</w:t>
            </w:r>
          </w:p>
          <w:p w:rsidR="00EA4B30" w:rsidRPr="00EA4B30" w:rsidRDefault="00EA4B30" w:rsidP="00D85CEF">
            <w:pPr>
              <w:pStyle w:val="a7"/>
              <w:jc w:val="both"/>
              <w:rPr>
                <w:b/>
                <w:color w:val="2A5E90"/>
                <w:spacing w:val="4"/>
                <w:sz w:val="36"/>
                <w:shd w:val="clear" w:color="auto" w:fill="FFFFFF"/>
              </w:rPr>
            </w:pPr>
          </w:p>
          <w:p w:rsidR="00D85CEF" w:rsidRPr="00EA4B30" w:rsidRDefault="00D85CEF" w:rsidP="00D85CEF">
            <w:pPr>
              <w:pStyle w:val="a7"/>
              <w:jc w:val="both"/>
              <w:rPr>
                <w:b/>
                <w:color w:val="0070C0"/>
                <w:sz w:val="32"/>
              </w:rPr>
            </w:pPr>
            <w:r w:rsidRPr="00EA4B30">
              <w:rPr>
                <w:b/>
                <w:color w:val="0070C0"/>
                <w:spacing w:val="4"/>
                <w:sz w:val="32"/>
                <w:shd w:val="clear" w:color="auto" w:fill="FFFFFF"/>
              </w:rPr>
              <w:t>Повторяем с контролем</w:t>
            </w:r>
            <w:r w:rsidRPr="00EA4B30">
              <w:rPr>
                <w:b/>
                <w:color w:val="0070C0"/>
                <w:sz w:val="32"/>
              </w:rPr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  <w:rPr>
                <w:color w:val="000000"/>
              </w:rPr>
            </w:pPr>
            <w:r w:rsidRPr="00D85CEF">
              <w:rPr>
                <w:color w:val="000000"/>
              </w:rPr>
              <w:t>-Вы получаете в названия животных и фотографии и небольшую информацию о них.</w:t>
            </w:r>
          </w:p>
          <w:p w:rsidR="00E501C0" w:rsidRDefault="00E501C0" w:rsidP="00E501C0">
            <w:pPr>
              <w:pStyle w:val="a7"/>
              <w:rPr>
                <w:sz w:val="28"/>
                <w:szCs w:val="28"/>
              </w:rPr>
            </w:pPr>
            <w:r w:rsidRPr="00E501C0">
              <w:rPr>
                <w:b/>
              </w:rPr>
              <w:t>Применим свои знани</w:t>
            </w:r>
            <w:proofErr w:type="gramStart"/>
            <w:r w:rsidRPr="00E501C0">
              <w:rPr>
                <w:b/>
              </w:rPr>
              <w:t>я</w:t>
            </w:r>
            <w:r w:rsidRPr="00E501C0">
              <w:rPr>
                <w:b/>
                <w:sz w:val="28"/>
                <w:szCs w:val="28"/>
              </w:rPr>
              <w:t>-</w:t>
            </w:r>
            <w:proofErr w:type="gramEnd"/>
            <w:r w:rsidRPr="004952CB">
              <w:rPr>
                <w:sz w:val="28"/>
                <w:szCs w:val="28"/>
              </w:rPr>
              <w:t xml:space="preserve"> Одновременно в </w:t>
            </w:r>
            <w:r>
              <w:rPr>
                <w:sz w:val="28"/>
                <w:szCs w:val="28"/>
              </w:rPr>
              <w:t>4</w:t>
            </w:r>
            <w:r w:rsidRPr="004952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квартиры</w:t>
            </w:r>
            <w:r w:rsidRPr="004952CB">
              <w:rPr>
                <w:sz w:val="28"/>
                <w:szCs w:val="28"/>
              </w:rPr>
              <w:t xml:space="preserve"> приехал</w:t>
            </w:r>
            <w:r>
              <w:rPr>
                <w:sz w:val="28"/>
                <w:szCs w:val="28"/>
              </w:rPr>
              <w:t xml:space="preserve">и «родственники». Правильно ли «заселились» родственники </w:t>
            </w:r>
            <w:r w:rsidRPr="004952C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квартиры</w:t>
            </w:r>
            <w:r w:rsidRPr="004952CB">
              <w:rPr>
                <w:sz w:val="28"/>
                <w:szCs w:val="28"/>
              </w:rPr>
              <w:t xml:space="preserve">, нет ли среди них «чужих»?  </w:t>
            </w:r>
          </w:p>
          <w:p w:rsidR="00E501C0" w:rsidRPr="00C869E8" w:rsidRDefault="00E501C0" w:rsidP="00E501C0">
            <w:pPr>
              <w:pStyle w:val="a7"/>
              <w:jc w:val="both"/>
              <w:rPr>
                <w:b/>
                <w:bCs/>
                <w:color w:val="000000"/>
              </w:rPr>
            </w:pPr>
          </w:p>
          <w:p w:rsidR="00E501C0" w:rsidRPr="00226566" w:rsidRDefault="00E501C0" w:rsidP="00E501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Сад, садовник, </w:t>
            </w:r>
            <w:proofErr w:type="gramStart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садовые</w:t>
            </w:r>
            <w:proofErr w:type="gramEnd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01C0" w:rsidRPr="00226566" w:rsidRDefault="00E501C0" w:rsidP="00E501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2. Смелый, отважный, храбрый.</w:t>
            </w:r>
          </w:p>
          <w:p w:rsidR="00E501C0" w:rsidRPr="00226566" w:rsidRDefault="00E501C0" w:rsidP="00E501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Больница, боль, </w:t>
            </w:r>
            <w:proofErr w:type="gramStart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01C0" w:rsidRPr="00226566" w:rsidRDefault="00E501C0" w:rsidP="00E501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Горе, горевать, </w:t>
            </w:r>
            <w:proofErr w:type="gramStart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горный</w:t>
            </w:r>
            <w:proofErr w:type="gramEnd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01C0" w:rsidRPr="00226566" w:rsidRDefault="00E501C0" w:rsidP="00E501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Чистота, </w:t>
            </w:r>
            <w:proofErr w:type="gramStart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</w:t>
            </w:r>
            <w:proofErr w:type="gramEnd"/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, чистить.</w:t>
            </w:r>
          </w:p>
          <w:p w:rsidR="00E501C0" w:rsidRPr="00226566" w:rsidRDefault="00E501C0" w:rsidP="00E501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566">
              <w:rPr>
                <w:rFonts w:ascii="Times New Roman" w:eastAsia="Times New Roman" w:hAnsi="Times New Roman" w:cs="Times New Roman"/>
                <w:sz w:val="24"/>
                <w:szCs w:val="24"/>
              </w:rPr>
              <w:t>6. Горюет, плачет, печалится.</w:t>
            </w:r>
          </w:p>
          <w:p w:rsidR="00E501C0" w:rsidRPr="00EA4B30" w:rsidRDefault="009F3C78" w:rsidP="00EA4B30">
            <w:pPr>
              <w:pStyle w:val="a7"/>
              <w:shd w:val="clear" w:color="auto" w:fill="FFFF00"/>
              <w:jc w:val="both"/>
              <w:rPr>
                <w:b/>
                <w:bCs/>
                <w:color w:val="000000"/>
              </w:rPr>
            </w:pPr>
            <w:r w:rsidRPr="00EA4B30">
              <w:rPr>
                <w:b/>
                <w:bCs/>
                <w:color w:val="000000"/>
              </w:rPr>
              <w:t>Проведем небольшое исследование</w:t>
            </w:r>
          </w:p>
          <w:p w:rsidR="009F3C78" w:rsidRPr="00EA4B30" w:rsidRDefault="009F3C78" w:rsidP="00EA4B30">
            <w:pPr>
              <w:pStyle w:val="a7"/>
              <w:shd w:val="clear" w:color="auto" w:fill="FFFF00"/>
              <w:jc w:val="both"/>
              <w:rPr>
                <w:b/>
                <w:bCs/>
                <w:color w:val="000000"/>
              </w:rPr>
            </w:pPr>
            <w:r w:rsidRPr="00EA4B30">
              <w:rPr>
                <w:b/>
                <w:bCs/>
                <w:color w:val="000000"/>
              </w:rPr>
              <w:t>Закройте пальчиком корень в словах.</w:t>
            </w:r>
          </w:p>
          <w:p w:rsidR="009F3C78" w:rsidRPr="00EA4B30" w:rsidRDefault="009F3C78" w:rsidP="00EA4B30">
            <w:pPr>
              <w:pStyle w:val="a7"/>
              <w:shd w:val="clear" w:color="auto" w:fill="FFFF00"/>
              <w:jc w:val="both"/>
              <w:rPr>
                <w:b/>
                <w:bCs/>
                <w:color w:val="000000"/>
              </w:rPr>
            </w:pPr>
            <w:r w:rsidRPr="00EA4B30">
              <w:rPr>
                <w:b/>
                <w:bCs/>
                <w:color w:val="000000"/>
              </w:rPr>
              <w:t>Прочитайте</w:t>
            </w:r>
            <w:proofErr w:type="gramStart"/>
            <w:r w:rsidRPr="00EA4B30">
              <w:rPr>
                <w:b/>
                <w:bCs/>
                <w:color w:val="000000"/>
              </w:rPr>
              <w:t xml:space="preserve"> ,</w:t>
            </w:r>
            <w:proofErr w:type="gramEnd"/>
            <w:r w:rsidRPr="00EA4B30">
              <w:rPr>
                <w:b/>
                <w:bCs/>
                <w:color w:val="000000"/>
              </w:rPr>
              <w:t>что получилось?</w:t>
            </w:r>
            <w:r w:rsidR="003F5282">
              <w:rPr>
                <w:b/>
                <w:bCs/>
                <w:color w:val="000000"/>
              </w:rPr>
              <w:t xml:space="preserve"> Понятно ли значение?</w:t>
            </w:r>
          </w:p>
          <w:p w:rsidR="00E501C0" w:rsidRPr="00EA4B30" w:rsidRDefault="00EA4B30" w:rsidP="00E501C0">
            <w:pPr>
              <w:pStyle w:val="a7"/>
              <w:jc w:val="both"/>
              <w:rPr>
                <w:b/>
                <w:bCs/>
                <w:color w:val="000000"/>
                <w:sz w:val="36"/>
              </w:rPr>
            </w:pPr>
            <w:r w:rsidRPr="00EA4B30">
              <w:rPr>
                <w:b/>
                <w:color w:val="FF0000"/>
                <w:sz w:val="36"/>
                <w:u w:val="single"/>
              </w:rPr>
              <w:t>Слайд 1</w:t>
            </w:r>
            <w:r>
              <w:rPr>
                <w:b/>
                <w:color w:val="FF0000"/>
                <w:sz w:val="36"/>
                <w:u w:val="single"/>
              </w:rPr>
              <w:t>8 Гости из Красной книги.</w:t>
            </w:r>
          </w:p>
          <w:p w:rsidR="00E501C0" w:rsidRPr="00E501C0" w:rsidRDefault="00E501C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  <w:r w:rsidRPr="00E501C0">
              <w:rPr>
                <w:b/>
                <w:bCs/>
                <w:color w:val="000000"/>
              </w:rPr>
              <w:t>Дидактическая игра.</w:t>
            </w:r>
          </w:p>
          <w:p w:rsidR="00E501C0" w:rsidRDefault="00E501C0" w:rsidP="00E501C0">
            <w:pPr>
              <w:pStyle w:val="a7"/>
              <w:jc w:val="both"/>
              <w:rPr>
                <w:b/>
              </w:rPr>
            </w:pPr>
            <w:r w:rsidRPr="00E501C0">
              <w:rPr>
                <w:b/>
              </w:rPr>
              <w:t>«Попробуем собрать семейки?»</w:t>
            </w:r>
          </w:p>
          <w:p w:rsidR="00EA4B30" w:rsidRPr="00E501C0" w:rsidRDefault="00EA4B30" w:rsidP="00E501C0">
            <w:pPr>
              <w:pStyle w:val="a7"/>
              <w:jc w:val="both"/>
              <w:rPr>
                <w:b/>
              </w:rPr>
            </w:pPr>
          </w:p>
          <w:p w:rsidR="00EA4B30" w:rsidRDefault="00EA4B30" w:rsidP="00EA4B30">
            <w:pPr>
              <w:pStyle w:val="a7"/>
              <w:jc w:val="both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  <w:t>Перед вами карточка №2</w:t>
            </w:r>
          </w:p>
          <w:p w:rsidR="00EA4B30" w:rsidRPr="00E501C0" w:rsidRDefault="00EA4B30" w:rsidP="00EA4B30">
            <w:pPr>
              <w:pStyle w:val="a7"/>
              <w:jc w:val="both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  <w:t>Амурский тигр.</w:t>
            </w:r>
          </w:p>
          <w:p w:rsidR="00E501C0" w:rsidRPr="00D85CEF" w:rsidRDefault="00E501C0" w:rsidP="00E501C0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  <w:t>Перед вами карточка №3</w:t>
            </w:r>
          </w:p>
          <w:p w:rsidR="00E501C0" w:rsidRPr="00E501C0" w:rsidRDefault="00E501C0" w:rsidP="00E501C0">
            <w:pPr>
              <w:pStyle w:val="a7"/>
              <w:jc w:val="both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  <w:t>Амурский тигр.</w:t>
            </w:r>
          </w:p>
          <w:p w:rsidR="00E501C0" w:rsidRPr="00D85CEF" w:rsidRDefault="00E501C0" w:rsidP="00E501C0">
            <w:pPr>
              <w:pStyle w:val="a7"/>
              <w:jc w:val="both"/>
              <w:rPr>
                <w:i/>
                <w:color w:val="FF0000"/>
                <w:u w:val="single"/>
              </w:rPr>
            </w:pPr>
          </w:p>
          <w:p w:rsidR="00E501C0" w:rsidRPr="00E501C0" w:rsidRDefault="00E501C0" w:rsidP="00E501C0">
            <w:pPr>
              <w:pStyle w:val="a7"/>
              <w:jc w:val="both"/>
            </w:pPr>
            <w:r>
              <w:t xml:space="preserve">Выпишите из текста </w:t>
            </w:r>
            <w:r w:rsidR="00EA4B30">
              <w:t xml:space="preserve"> семейки </w:t>
            </w:r>
            <w:r>
              <w:t>однокоренных родственных слов.</w:t>
            </w:r>
          </w:p>
          <w:p w:rsidR="00E501C0" w:rsidRPr="00D85CEF" w:rsidRDefault="003F5282" w:rsidP="00E501C0">
            <w:pPr>
              <w:pStyle w:val="a7"/>
              <w:jc w:val="both"/>
              <w:rPr>
                <w:i/>
                <w:color w:val="FF0000"/>
                <w:u w:val="single"/>
              </w:rPr>
            </w:pPr>
            <w:r>
              <w:rPr>
                <w:i/>
                <w:color w:val="FF0000"/>
                <w:u w:val="single"/>
              </w:rPr>
              <w:t>-Слова могут обозначать предмет, признак или действие.</w:t>
            </w:r>
          </w:p>
          <w:p w:rsidR="003939F6" w:rsidRPr="00894659" w:rsidRDefault="00894659" w:rsidP="00894659">
            <w:pPr>
              <w:rPr>
                <w:rFonts w:ascii="Times New Roman" w:hAnsi="Times New Roman" w:cs="Times New Roman"/>
                <w:b/>
                <w:color w:val="FF0000"/>
                <w:sz w:val="36"/>
                <w:u w:val="single"/>
              </w:rPr>
            </w:pPr>
            <w:r w:rsidRPr="00894659">
              <w:rPr>
                <w:rFonts w:ascii="Times New Roman" w:hAnsi="Times New Roman" w:cs="Times New Roman"/>
                <w:b/>
                <w:color w:val="FF0000"/>
                <w:sz w:val="36"/>
                <w:u w:val="single"/>
              </w:rPr>
              <w:t>Слайд 20</w:t>
            </w:r>
            <w:proofErr w:type="gramStart"/>
            <w:r w:rsidRPr="00894659">
              <w:rPr>
                <w:rFonts w:ascii="Times New Roman" w:hAnsi="Times New Roman" w:cs="Times New Roman"/>
                <w:b/>
                <w:color w:val="FF0000"/>
                <w:sz w:val="36"/>
                <w:u w:val="single"/>
              </w:rPr>
              <w:t xml:space="preserve">  П</w:t>
            </w:r>
            <w:proofErr w:type="gramEnd"/>
            <w:r w:rsidRPr="00894659">
              <w:rPr>
                <w:rFonts w:ascii="Times New Roman" w:hAnsi="Times New Roman" w:cs="Times New Roman"/>
                <w:b/>
                <w:color w:val="FF0000"/>
                <w:sz w:val="36"/>
                <w:u w:val="single"/>
              </w:rPr>
              <w:t>одведем итоги.</w:t>
            </w:r>
            <w:r w:rsidRPr="00894659">
              <w:rPr>
                <w:rFonts w:ascii="Times New Roman" w:hAnsi="Times New Roman" w:cs="Times New Roman"/>
                <w:b/>
                <w:color w:val="FF0000"/>
                <w:sz w:val="36"/>
                <w:u w:val="single"/>
              </w:rPr>
              <w:object w:dxaOrig="7195" w:dyaOrig="53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2pt;height:102.15pt" o:ole="">
                  <v:imagedata r:id="rId5" o:title=""/>
                </v:shape>
                <o:OLEObject Type="Embed" ProgID="PowerPoint.Slide.12" ShapeID="_x0000_i1025" DrawAspect="Content" ObjectID="_1633437531" r:id="rId6"/>
              </w:object>
            </w:r>
          </w:p>
          <w:p w:rsidR="00894659" w:rsidRDefault="00894659" w:rsidP="00894659">
            <w:pPr>
              <w:rPr>
                <w:b/>
                <w:color w:val="FF0000"/>
                <w:sz w:val="36"/>
                <w:u w:val="single"/>
              </w:rPr>
            </w:pPr>
            <w:r>
              <w:rPr>
                <w:b/>
                <w:color w:val="FF0000"/>
                <w:sz w:val="36"/>
                <w:u w:val="single"/>
              </w:rPr>
              <w:t>Слайд 21 Рефлексия</w:t>
            </w:r>
          </w:p>
          <w:p w:rsidR="00894659" w:rsidRPr="00894659" w:rsidRDefault="00894659" w:rsidP="00894659">
            <w:pPr>
              <w:rPr>
                <w:rFonts w:ascii="Times New Roman" w:hAnsi="Times New Roman" w:cs="Times New Roman"/>
              </w:rPr>
            </w:pPr>
            <w:r>
              <w:rPr>
                <w:b/>
                <w:color w:val="FF0000"/>
                <w:sz w:val="36"/>
                <w:u w:val="single"/>
              </w:rPr>
              <w:lastRenderedPageBreak/>
              <w:t>«Продолжи фразу…»</w:t>
            </w: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A4B30" w:rsidP="00E501C0">
            <w:pPr>
              <w:pStyle w:val="a7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Обсуждают, делят слова на 2 группы.</w:t>
            </w: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Pr="00D85CEF" w:rsidRDefault="00E501C0" w:rsidP="00E501C0">
            <w:pPr>
              <w:pStyle w:val="a7"/>
              <w:jc w:val="both"/>
              <w:rPr>
                <w:i/>
                <w:u w:val="single"/>
              </w:rPr>
            </w:pPr>
            <w:r w:rsidRPr="00D85CEF">
              <w:rPr>
                <w:i/>
                <w:u w:val="single"/>
              </w:rPr>
              <w:t>Карточки №1</w:t>
            </w:r>
          </w:p>
          <w:p w:rsidR="00EA4B30" w:rsidRDefault="00EA4B3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Индивидуальная работа</w:t>
            </w: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Pr="00D85CEF" w:rsidRDefault="00E501C0" w:rsidP="00E501C0">
            <w:pPr>
              <w:pStyle w:val="a7"/>
              <w:jc w:val="both"/>
              <w:rPr>
                <w:i/>
                <w:u w:val="single"/>
              </w:rPr>
            </w:pPr>
            <w:r w:rsidRPr="00D85CEF">
              <w:rPr>
                <w:i/>
                <w:u w:val="single"/>
              </w:rPr>
              <w:t>(Проверка по карте контроля)</w:t>
            </w: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501C0" w:rsidP="00E501C0">
            <w:pPr>
              <w:pStyle w:val="a7"/>
              <w:jc w:val="both"/>
              <w:rPr>
                <w:i/>
                <w:u w:val="single"/>
              </w:rPr>
            </w:pPr>
          </w:p>
          <w:p w:rsidR="00E501C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  <w:r>
              <w:rPr>
                <w:b/>
                <w:i/>
                <w:color w:val="FF0000"/>
                <w:u w:val="single"/>
              </w:rPr>
              <w:t>Делают вывод: Слов без корня не существует.</w:t>
            </w:r>
          </w:p>
          <w:p w:rsidR="00EA4B3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</w:p>
          <w:p w:rsidR="00EA4B30" w:rsidRDefault="00EA4B3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</w:p>
          <w:p w:rsidR="00E501C0" w:rsidRPr="00E501C0" w:rsidRDefault="00E501C0" w:rsidP="00E501C0">
            <w:pPr>
              <w:pStyle w:val="a7"/>
              <w:jc w:val="both"/>
              <w:rPr>
                <w:b/>
                <w:i/>
                <w:color w:val="FF0000"/>
                <w:u w:val="single"/>
              </w:rPr>
            </w:pPr>
            <w:r w:rsidRPr="00E501C0">
              <w:rPr>
                <w:b/>
                <w:i/>
                <w:color w:val="FF0000"/>
                <w:u w:val="single"/>
              </w:rPr>
              <w:t>Работа в парах</w:t>
            </w:r>
          </w:p>
          <w:p w:rsidR="00E501C0" w:rsidRPr="00D85CEF" w:rsidRDefault="00EA4B30" w:rsidP="00E501C0">
            <w:pPr>
              <w:pStyle w:val="a7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Карточки №2, №3</w:t>
            </w:r>
          </w:p>
          <w:p w:rsidR="00E501C0" w:rsidRPr="00D85CEF" w:rsidRDefault="00E501C0" w:rsidP="00E501C0">
            <w:pPr>
              <w:pStyle w:val="a7"/>
              <w:jc w:val="both"/>
              <w:rPr>
                <w:i/>
                <w:u w:val="single"/>
              </w:rPr>
            </w:pPr>
            <w:r w:rsidRPr="00D85CEF">
              <w:rPr>
                <w:i/>
                <w:u w:val="single"/>
              </w:rPr>
              <w:t>(Проверка по карте контроля)</w:t>
            </w:r>
          </w:p>
          <w:p w:rsidR="00E501C0" w:rsidRDefault="00E501C0" w:rsidP="00E501C0">
            <w:pPr>
              <w:rPr>
                <w:rFonts w:ascii="Times New Roman" w:eastAsia="Calibri" w:hAnsi="Times New Roman" w:cs="Times New Roman"/>
              </w:rPr>
            </w:pPr>
          </w:p>
          <w:p w:rsidR="00D85CEF" w:rsidRPr="00D85CEF" w:rsidRDefault="00D85CEF" w:rsidP="00D85CEF">
            <w:pPr>
              <w:pStyle w:val="a7"/>
              <w:jc w:val="both"/>
              <w:rPr>
                <w:i/>
                <w:iCs/>
                <w:lang w:eastAsia="ar-SA"/>
              </w:rPr>
            </w:pP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lastRenderedPageBreak/>
              <w:t>1) Взаимоконтроль в парах.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2) Записи в РТ, взаимопроверка, самоконтроль.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3) Взаимоконтроль в группах.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4) Записи в РТ, самоконтроль.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5) Проверка по карте самоконтроля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rPr>
                <w:bCs/>
              </w:rPr>
              <w:t>Методы</w:t>
            </w:r>
            <w:r w:rsidRPr="00D85CEF">
              <w:rPr>
                <w:bCs/>
                <w:color w:val="333333"/>
              </w:rPr>
              <w:t>: </w:t>
            </w:r>
            <w:r w:rsidRPr="00D85CEF">
              <w:t>проблемный диалог, наглядно-иллюстративный.</w:t>
            </w: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bCs/>
              </w:rPr>
              <w:t>Познавательные</w:t>
            </w:r>
            <w:r w:rsidRPr="00D85CEF">
              <w:t xml:space="preserve">: </w:t>
            </w:r>
            <w:proofErr w:type="spellStart"/>
            <w:r w:rsidRPr="00D85CEF">
              <w:rPr>
                <w:i/>
                <w:iCs/>
              </w:rPr>
              <w:t>общеучебные</w:t>
            </w:r>
            <w:proofErr w:type="spellEnd"/>
            <w:r w:rsidRPr="00D85CEF">
              <w:rPr>
                <w:i/>
                <w:iCs/>
              </w:rPr>
              <w:t xml:space="preserve"> </w:t>
            </w:r>
            <w:r w:rsidRPr="00D85CEF">
              <w:t xml:space="preserve">– используют схемы для решения учебной задачи; </w:t>
            </w:r>
            <w:r w:rsidRPr="00D85CEF">
              <w:rPr>
                <w:i/>
                <w:iCs/>
              </w:rPr>
              <w:t>логические</w:t>
            </w:r>
            <w:r w:rsidRPr="00D85CEF">
              <w:t xml:space="preserve"> – осуществляют поиск необходимой информации; дополняют и расширяют свои знания и представления об изучаемых орфограммах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bCs/>
              </w:rPr>
              <w:t xml:space="preserve">Коммуникативные: </w:t>
            </w:r>
            <w:r w:rsidRPr="00D85CEF">
              <w:t>участвуют в учебном диалоге; строят понятные речевые высказывания; формулируют и аргументируют собственное мнение; допускают существование различных точек зрения.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proofErr w:type="gramStart"/>
            <w:r w:rsidRPr="00D85CEF">
              <w:rPr>
                <w:bCs/>
              </w:rPr>
              <w:t>Регулятивные</w:t>
            </w:r>
            <w:proofErr w:type="gramEnd"/>
            <w:r w:rsidRPr="00D85CEF">
              <w:rPr>
                <w:bCs/>
              </w:rPr>
              <w:t xml:space="preserve">: </w:t>
            </w:r>
            <w:r w:rsidRPr="00D85CEF">
              <w:t>принимают и сохраняют учебную задачу; принимают инструкцию педагога и чётко следуют ей; осуществляют пошаговый и итоговый контроль.</w:t>
            </w:r>
          </w:p>
        </w:tc>
        <w:tc>
          <w:tcPr>
            <w:tcW w:w="1560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Составлен алгоритм</w:t>
            </w:r>
          </w:p>
        </w:tc>
      </w:tr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spacing w:val="4"/>
              </w:rPr>
            </w:pPr>
            <w:r w:rsidRPr="00D85CEF">
              <w:lastRenderedPageBreak/>
              <w:t>I</w:t>
            </w:r>
            <w:r w:rsidRPr="00D85CEF">
              <w:rPr>
                <w:spacing w:val="4"/>
              </w:rPr>
              <w:t xml:space="preserve">V </w:t>
            </w:r>
            <w:r w:rsidRPr="00D85CEF">
              <w:rPr>
                <w:i/>
              </w:rPr>
              <w:t>Применение общего способа действия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spacing w:val="4"/>
              </w:rPr>
            </w:pPr>
            <w:r w:rsidRPr="00D85CEF">
              <w:rPr>
                <w:spacing w:val="4"/>
                <w:u w:val="single"/>
              </w:rPr>
              <w:t>Цель:</w:t>
            </w:r>
            <w:r w:rsidRPr="00D85CEF">
              <w:rPr>
                <w:spacing w:val="4"/>
              </w:rPr>
              <w:t xml:space="preserve"> определить уровень усвоения материала, приступить к устранению типичных ошибок. Создать условия для самостоятельного применения знаний и способов действий.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4252" w:type="dxa"/>
            <w:gridSpan w:val="2"/>
          </w:tcPr>
          <w:p w:rsidR="00A407A8" w:rsidRDefault="00A407A8" w:rsidP="00D85CEF">
            <w:pPr>
              <w:pStyle w:val="a7"/>
              <w:jc w:val="both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>Коллективная работа.</w:t>
            </w:r>
            <w:r w:rsidR="00D85CEF" w:rsidRPr="00D85CEF">
              <w:rPr>
                <w:iCs/>
                <w:lang w:eastAsia="ar-SA"/>
              </w:rPr>
              <w:t xml:space="preserve"> </w:t>
            </w:r>
          </w:p>
          <w:p w:rsidR="00D85CEF" w:rsidRPr="00A407A8" w:rsidRDefault="00C908D2" w:rsidP="00D85CEF">
            <w:pPr>
              <w:pStyle w:val="a7"/>
              <w:jc w:val="both"/>
              <w:rPr>
                <w:b/>
                <w:iCs/>
                <w:lang w:eastAsia="ar-SA"/>
              </w:rPr>
            </w:pPr>
            <w:r w:rsidRPr="00894659">
              <w:rPr>
                <w:b/>
                <w:color w:val="FF0000"/>
                <w:sz w:val="32"/>
                <w:u w:val="single"/>
              </w:rPr>
              <w:t>Слайд</w:t>
            </w:r>
            <w:r w:rsidR="00894659">
              <w:rPr>
                <w:b/>
                <w:color w:val="FF0000"/>
                <w:sz w:val="32"/>
                <w:u w:val="single"/>
              </w:rPr>
              <w:t xml:space="preserve"> 22</w:t>
            </w:r>
            <w:r w:rsidRPr="00894659">
              <w:rPr>
                <w:b/>
                <w:iCs/>
                <w:lang w:eastAsia="ar-SA"/>
              </w:rPr>
              <w:t xml:space="preserve"> </w:t>
            </w:r>
            <w:r w:rsidR="00D85CEF" w:rsidRPr="00A407A8">
              <w:rPr>
                <w:b/>
                <w:iCs/>
                <w:lang w:eastAsia="ar-SA"/>
              </w:rPr>
              <w:t>«Живет повсюду красота»</w:t>
            </w:r>
          </w:p>
          <w:p w:rsidR="00E501C0" w:rsidRDefault="00E501C0" w:rsidP="00D85CEF">
            <w:pPr>
              <w:pStyle w:val="a7"/>
              <w:jc w:val="both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>-Какое слово постоянно повторяется в песне?</w:t>
            </w:r>
          </w:p>
          <w:p w:rsidR="00E501C0" w:rsidRDefault="00E501C0" w:rsidP="00D85CEF">
            <w:pPr>
              <w:pStyle w:val="a7"/>
              <w:jc w:val="both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>-О какой красоте идет речь?</w:t>
            </w:r>
          </w:p>
          <w:p w:rsidR="00B0585F" w:rsidRDefault="00E501C0" w:rsidP="00B0585F">
            <w:pPr>
              <w:pStyle w:val="a6"/>
              <w:shd w:val="clear" w:color="auto" w:fill="FFFFFF"/>
              <w:spacing w:before="0" w:beforeAutospacing="0" w:after="167" w:afterAutospacing="0"/>
              <w:jc w:val="both"/>
              <w:rPr>
                <w:rFonts w:asciiTheme="minorHAnsi" w:hAnsiTheme="minorHAnsi"/>
                <w:color w:val="000000"/>
                <w:sz w:val="25"/>
                <w:szCs w:val="25"/>
              </w:rPr>
            </w:pPr>
            <w:r>
              <w:rPr>
                <w:iCs/>
                <w:lang w:eastAsia="ar-SA"/>
              </w:rPr>
              <w:t>-</w:t>
            </w:r>
            <w:r w:rsidR="00A407A8">
              <w:rPr>
                <w:iCs/>
                <w:lang w:eastAsia="ar-SA"/>
              </w:rPr>
              <w:t>Подберите однокоренные слова к слову красота.</w:t>
            </w:r>
            <w:r w:rsidR="00B0585F">
              <w:rPr>
                <w:rFonts w:ascii="Open Sans" w:hAnsi="Open Sans"/>
                <w:color w:val="000000"/>
                <w:sz w:val="25"/>
                <w:szCs w:val="25"/>
              </w:rPr>
              <w:t xml:space="preserve"> </w:t>
            </w:r>
            <w:r w:rsidR="00B0585F" w:rsidRPr="00B0585F">
              <w:rPr>
                <w:rFonts w:ascii="Open Sans" w:hAnsi="Open Sans"/>
                <w:color w:val="000000"/>
                <w:sz w:val="25"/>
                <w:szCs w:val="25"/>
              </w:rPr>
              <w:t>Родственные для «красота» слова — это лексемы, близкие по смыслу, с корнем </w:t>
            </w:r>
            <w:proofErr w:type="gramStart"/>
            <w:r w:rsidR="00B0585F" w:rsidRPr="00B0585F">
              <w:rPr>
                <w:rFonts w:ascii="Open Sans" w:hAnsi="Open Sans"/>
                <w:i/>
                <w:iCs/>
                <w:color w:val="000000"/>
                <w:sz w:val="25"/>
              </w:rPr>
              <w:t>–</w:t>
            </w:r>
            <w:proofErr w:type="spellStart"/>
            <w:r w:rsidR="00B0585F" w:rsidRPr="00B0585F">
              <w:rPr>
                <w:rFonts w:ascii="Open Sans" w:hAnsi="Open Sans"/>
                <w:i/>
                <w:iCs/>
                <w:color w:val="000000"/>
                <w:sz w:val="25"/>
              </w:rPr>
              <w:t>к</w:t>
            </w:r>
            <w:proofErr w:type="gramEnd"/>
            <w:r w:rsidR="00B0585F" w:rsidRPr="00B0585F">
              <w:rPr>
                <w:rFonts w:ascii="Open Sans" w:hAnsi="Open Sans"/>
                <w:i/>
                <w:iCs/>
                <w:color w:val="000000"/>
                <w:sz w:val="25"/>
              </w:rPr>
              <w:t>рас</w:t>
            </w:r>
            <w:proofErr w:type="spellEnd"/>
            <w:r w:rsidR="00B0585F" w:rsidRPr="00B0585F">
              <w:rPr>
                <w:rFonts w:ascii="Open Sans" w:hAnsi="Open Sans"/>
                <w:i/>
                <w:iCs/>
                <w:color w:val="000000"/>
                <w:sz w:val="25"/>
              </w:rPr>
              <w:t>–</w:t>
            </w:r>
            <w:r w:rsidR="00B0585F" w:rsidRPr="00B0585F">
              <w:rPr>
                <w:rFonts w:ascii="Open Sans" w:hAnsi="Open Sans"/>
                <w:color w:val="000000"/>
                <w:sz w:val="25"/>
                <w:szCs w:val="25"/>
              </w:rPr>
              <w:t>, принадлежащие к разным частям речи. красота — существительное, корень слова — </w:t>
            </w:r>
            <w:proofErr w:type="spellStart"/>
            <w:r w:rsidR="00B0585F" w:rsidRPr="00B0585F">
              <w:rPr>
                <w:rFonts w:ascii="Open Sans" w:hAnsi="Open Sans"/>
                <w:i/>
                <w:iCs/>
                <w:color w:val="000000"/>
                <w:sz w:val="25"/>
              </w:rPr>
              <w:t>крас</w:t>
            </w:r>
            <w:proofErr w:type="spellEnd"/>
            <w:r w:rsidR="00B0585F" w:rsidRPr="00B0585F">
              <w:rPr>
                <w:rFonts w:ascii="Open Sans" w:hAnsi="Open Sans"/>
                <w:color w:val="000000"/>
                <w:sz w:val="25"/>
                <w:szCs w:val="25"/>
              </w:rPr>
              <w:t>, имеет следующие однокоренные слова</w:t>
            </w:r>
            <w:r w:rsidR="00B0585F">
              <w:rPr>
                <w:rFonts w:ascii="Open Sans" w:hAnsi="Open Sans"/>
                <w:color w:val="000000"/>
                <w:sz w:val="25"/>
                <w:szCs w:val="25"/>
              </w:rPr>
              <w:t xml:space="preserve"> (лексемы-формы одного и того же слова)</w:t>
            </w:r>
            <w:r w:rsidR="00B0585F" w:rsidRPr="00B0585F">
              <w:rPr>
                <w:rFonts w:ascii="Open Sans" w:hAnsi="Open Sans"/>
                <w:color w:val="000000"/>
                <w:sz w:val="25"/>
                <w:szCs w:val="25"/>
              </w:rPr>
              <w:t>:</w:t>
            </w:r>
          </w:p>
          <w:p w:rsidR="00894659" w:rsidRPr="00894659" w:rsidRDefault="00894659" w:rsidP="00B0585F">
            <w:pPr>
              <w:pStyle w:val="a6"/>
              <w:shd w:val="clear" w:color="auto" w:fill="FFFFFF"/>
              <w:spacing w:before="0" w:beforeAutospacing="0" w:after="167" w:afterAutospacing="0"/>
              <w:jc w:val="both"/>
              <w:rPr>
                <w:rFonts w:asciiTheme="minorHAnsi" w:hAnsiTheme="minorHAnsi"/>
                <w:color w:val="000000"/>
                <w:sz w:val="25"/>
                <w:szCs w:val="25"/>
              </w:rPr>
            </w:pPr>
            <w:r w:rsidRPr="00894659">
              <w:rPr>
                <w:b/>
                <w:color w:val="FF0000"/>
                <w:sz w:val="32"/>
                <w:u w:val="single"/>
              </w:rPr>
              <w:t>Слайд</w:t>
            </w:r>
            <w:r>
              <w:rPr>
                <w:b/>
                <w:color w:val="FF0000"/>
                <w:sz w:val="32"/>
                <w:u w:val="single"/>
              </w:rPr>
              <w:t xml:space="preserve"> 23</w:t>
            </w:r>
          </w:p>
          <w:p w:rsidR="00B0585F" w:rsidRPr="00B0585F" w:rsidRDefault="00B0585F" w:rsidP="00B0585F">
            <w:pPr>
              <w:pStyle w:val="a7"/>
              <w:rPr>
                <w:rStyle w:val="ac"/>
              </w:rPr>
            </w:pPr>
            <w:r w:rsidRPr="00B0585F">
              <w:rPr>
                <w:rStyle w:val="ac"/>
              </w:rPr>
              <w:t>спящая красавица</w:t>
            </w:r>
          </w:p>
          <w:p w:rsidR="00B0585F" w:rsidRPr="00B0585F" w:rsidRDefault="00B0585F" w:rsidP="00B0585F">
            <w:pPr>
              <w:pStyle w:val="a7"/>
              <w:rPr>
                <w:rStyle w:val="ac"/>
              </w:rPr>
            </w:pPr>
            <w:r w:rsidRPr="00B0585F">
              <w:rPr>
                <w:rStyle w:val="ac"/>
              </w:rPr>
              <w:t>краса</w:t>
            </w:r>
          </w:p>
          <w:p w:rsidR="00B0585F" w:rsidRPr="00B0585F" w:rsidRDefault="00B0585F" w:rsidP="00B0585F">
            <w:pPr>
              <w:pStyle w:val="a7"/>
              <w:rPr>
                <w:rStyle w:val="ac"/>
              </w:rPr>
            </w:pPr>
            <w:r w:rsidRPr="00B0585F">
              <w:rPr>
                <w:rStyle w:val="ac"/>
              </w:rPr>
              <w:t>красавец</w:t>
            </w:r>
          </w:p>
          <w:p w:rsidR="00B0585F" w:rsidRPr="00B0585F" w:rsidRDefault="00B0585F" w:rsidP="00B0585F">
            <w:pPr>
              <w:pStyle w:val="a7"/>
              <w:rPr>
                <w:rStyle w:val="ac"/>
              </w:rPr>
            </w:pPr>
            <w:r w:rsidRPr="00B0585F">
              <w:rPr>
                <w:rStyle w:val="ac"/>
              </w:rPr>
              <w:t>красавица</w:t>
            </w:r>
          </w:p>
          <w:p w:rsidR="00B0585F" w:rsidRPr="00B0585F" w:rsidRDefault="00B0585F" w:rsidP="00B0585F">
            <w:pPr>
              <w:pStyle w:val="a7"/>
              <w:rPr>
                <w:rStyle w:val="ac"/>
              </w:rPr>
            </w:pPr>
            <w:proofErr w:type="gramStart"/>
            <w:r w:rsidRPr="00B0585F">
              <w:rPr>
                <w:rStyle w:val="ac"/>
              </w:rPr>
              <w:t>красавчик</w:t>
            </w:r>
            <w:proofErr w:type="gramEnd"/>
          </w:p>
          <w:p w:rsidR="00B0585F" w:rsidRPr="00B0585F" w:rsidRDefault="00B0585F" w:rsidP="00B0585F">
            <w:pPr>
              <w:pStyle w:val="a7"/>
              <w:rPr>
                <w:rStyle w:val="ac"/>
              </w:rPr>
            </w:pPr>
            <w:r w:rsidRPr="00B0585F">
              <w:rPr>
                <w:rStyle w:val="ac"/>
              </w:rPr>
              <w:t>красивее</w:t>
            </w:r>
          </w:p>
          <w:p w:rsidR="00B0585F" w:rsidRPr="00B0585F" w:rsidRDefault="00B0585F" w:rsidP="00B0585F">
            <w:pPr>
              <w:pStyle w:val="a7"/>
              <w:rPr>
                <w:ins w:id="0" w:author="Unknown"/>
                <w:rStyle w:val="ac"/>
              </w:rPr>
            </w:pPr>
            <w:ins w:id="1" w:author="Unknown">
              <w:r w:rsidRPr="00B0585F">
                <w:rPr>
                  <w:rStyle w:val="ac"/>
                </w:rPr>
                <w:t>красивенький</w:t>
              </w:r>
            </w:ins>
          </w:p>
          <w:p w:rsidR="00E501C0" w:rsidRPr="00D85CEF" w:rsidRDefault="00E501C0" w:rsidP="00946146">
            <w:pPr>
              <w:pStyle w:val="a7"/>
              <w:rPr>
                <w:iCs/>
                <w:lang w:eastAsia="ar-SA"/>
              </w:rPr>
            </w:pP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Осуществляют рефлексию своих знаний по теме. Выполняют задания по алгоритму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Строят рассуждения. Умеют использовать речь для регуляции своего действия.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Осуществляют самоконтроль.</w:t>
            </w:r>
          </w:p>
          <w:p w:rsidR="00D85CEF" w:rsidRPr="00D85CEF" w:rsidRDefault="00D85CEF" w:rsidP="00D85CEF">
            <w:pPr>
              <w:pStyle w:val="a7"/>
              <w:jc w:val="both"/>
              <w:rPr>
                <w:i/>
                <w:iCs/>
                <w:lang w:eastAsia="ar-SA"/>
              </w:rPr>
            </w:pPr>
            <w:r w:rsidRPr="00D85CEF">
              <w:t>Принимают и сохраняют учебную цель и задачу</w:t>
            </w: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3) Взаимоконтроль в парах или по карте контроля.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4) Записи в РТ, самоконтроль.</w:t>
            </w: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pacing w:val="4"/>
              </w:rPr>
              <w:t>.Л:</w:t>
            </w:r>
            <w:r w:rsidRPr="00D85CEF">
              <w:t xml:space="preserve"> осознание практической значимости изучаемого материала.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pacing w:val="4"/>
              </w:rPr>
              <w:t>П.</w:t>
            </w:r>
            <w:r w:rsidRPr="00D85CEF">
              <w:t>: контроль и оценка процесса и результатов деятельности.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pacing w:val="4"/>
              </w:rPr>
              <w:t>Р.</w:t>
            </w:r>
            <w:r w:rsidRPr="00D85CEF">
              <w:t xml:space="preserve">: организация учебной деятельности: соотнесение того, что уже известно  и того, что неизвестно, постановка учебной задачи, планирование и контроль, коррекция и оценка, </w:t>
            </w:r>
            <w:proofErr w:type="spellStart"/>
            <w:r w:rsidRPr="00D85CEF">
              <w:t>саморегуляция</w:t>
            </w:r>
            <w:proofErr w:type="spellEnd"/>
            <w:r w:rsidRPr="00D85CEF">
              <w:t>;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pacing w:val="4"/>
              </w:rPr>
              <w:t>К.:</w:t>
            </w:r>
            <w:r w:rsidRPr="00D85CEF">
              <w:t xml:space="preserve"> участие  в коллективном обсуждении проблемы, умение выражать свои мысли в соответствии с поставленными задачами и условиями.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1560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 xml:space="preserve">Отработан навык определения </w:t>
            </w:r>
            <w:proofErr w:type="gramStart"/>
            <w:r w:rsidRPr="00D85CEF">
              <w:t>безударных</w:t>
            </w:r>
            <w:proofErr w:type="gramEnd"/>
            <w:r w:rsidRPr="00D85CEF">
              <w:t xml:space="preserve"> </w:t>
            </w: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t>гласных в коне слова</w:t>
            </w:r>
          </w:p>
        </w:tc>
      </w:tr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spacing w:val="4"/>
              </w:rPr>
            </w:pPr>
            <w:r w:rsidRPr="00D85CEF">
              <w:rPr>
                <w:spacing w:val="4"/>
              </w:rPr>
              <w:t xml:space="preserve">VII Обобщение и систематизация </w:t>
            </w:r>
            <w:proofErr w:type="gramStart"/>
            <w:r w:rsidRPr="00D85CEF">
              <w:rPr>
                <w:spacing w:val="4"/>
              </w:rPr>
              <w:t>изученного</w:t>
            </w:r>
            <w:proofErr w:type="gramEnd"/>
          </w:p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lastRenderedPageBreak/>
              <w:t>Подвести итог</w:t>
            </w:r>
          </w:p>
        </w:tc>
        <w:tc>
          <w:tcPr>
            <w:tcW w:w="4252" w:type="dxa"/>
            <w:gridSpan w:val="2"/>
          </w:tcPr>
          <w:p w:rsidR="00D85CEF" w:rsidRPr="00D85CEF" w:rsidRDefault="000E0E90" w:rsidP="00D85CEF">
            <w:pPr>
              <w:pStyle w:val="a7"/>
              <w:jc w:val="both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Выставление оценок </w:t>
            </w:r>
            <w:r w:rsidRPr="000E0E90">
              <w:rPr>
                <w:b/>
                <w:i/>
                <w:iCs/>
                <w:color w:val="FF0000"/>
                <w:sz w:val="32"/>
                <w:lang w:eastAsia="ar-SA"/>
              </w:rPr>
              <w:t>«Экран оценок»</w:t>
            </w: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i/>
                <w:iCs/>
                <w:lang w:eastAsia="ar-SA"/>
              </w:rPr>
            </w:pPr>
            <w:r w:rsidRPr="00D85CEF">
              <w:t xml:space="preserve">Осуществляют рефлексию своих знаний по теме. 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Строят суждения понятные собеседнику</w:t>
            </w:r>
          </w:p>
          <w:p w:rsidR="00D85CEF" w:rsidRPr="00D85CEF" w:rsidRDefault="00D85CEF" w:rsidP="00D85CEF">
            <w:pPr>
              <w:pStyle w:val="a7"/>
              <w:jc w:val="both"/>
              <w:rPr>
                <w:i/>
                <w:iCs/>
                <w:lang w:eastAsia="ar-SA"/>
              </w:rPr>
            </w:pPr>
            <w:r w:rsidRPr="00D85CEF">
              <w:lastRenderedPageBreak/>
              <w:t>Самооценка</w:t>
            </w: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pacing w:val="4"/>
              </w:rPr>
              <w:t>Л.:</w:t>
            </w:r>
            <w:r w:rsidRPr="00D85CEF">
              <w:t xml:space="preserve"> осознание практической значимости изучаемого материала.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pacing w:val="4"/>
              </w:rPr>
              <w:t>П.</w:t>
            </w:r>
            <w:r w:rsidRPr="00D85CEF">
              <w:t xml:space="preserve">: контроль и оценка процесса и результатов </w:t>
            </w:r>
            <w:r w:rsidRPr="00D85CEF">
              <w:lastRenderedPageBreak/>
              <w:t>деятельности.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</w:p>
        </w:tc>
        <w:tc>
          <w:tcPr>
            <w:tcW w:w="1560" w:type="dxa"/>
            <w:gridSpan w:val="2"/>
          </w:tcPr>
          <w:p w:rsidR="00D85CEF" w:rsidRPr="00D85CEF" w:rsidRDefault="00D85CEF" w:rsidP="00D85CEF">
            <w:pPr>
              <w:pStyle w:val="a7"/>
              <w:jc w:val="both"/>
              <w:rPr>
                <w:lang w:eastAsia="ar-SA"/>
              </w:rPr>
            </w:pPr>
            <w:r w:rsidRPr="00D85CEF">
              <w:lastRenderedPageBreak/>
              <w:t>Подведен итог урока</w:t>
            </w:r>
          </w:p>
        </w:tc>
      </w:tr>
      <w:tr w:rsidR="00D85CEF" w:rsidRPr="00D85CEF" w:rsidTr="00946146">
        <w:trPr>
          <w:gridAfter w:val="1"/>
          <w:wAfter w:w="292" w:type="dxa"/>
          <w:jc w:val="center"/>
        </w:trPr>
        <w:tc>
          <w:tcPr>
            <w:tcW w:w="1457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lastRenderedPageBreak/>
              <w:t>VIII Рефлексия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1418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u w:val="single"/>
              </w:rPr>
              <w:t>Цель:</w:t>
            </w:r>
            <w:r w:rsidRPr="00D85CEF">
              <w:t xml:space="preserve"> создать условия для самооценки обучающимися своих учебных действий.</w:t>
            </w:r>
          </w:p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4252" w:type="dxa"/>
            <w:gridSpan w:val="2"/>
          </w:tcPr>
          <w:p w:rsidR="00C908D2" w:rsidRDefault="00894659" w:rsidP="00D85CEF">
            <w:pPr>
              <w:pStyle w:val="a7"/>
              <w:jc w:val="both"/>
              <w:rPr>
                <w:color w:val="FF0000"/>
                <w:u w:val="single"/>
              </w:rPr>
            </w:pPr>
            <w:r w:rsidRPr="00894659">
              <w:rPr>
                <w:b/>
                <w:color w:val="FF0000"/>
                <w:sz w:val="32"/>
                <w:u w:val="single"/>
              </w:rPr>
              <w:t>Слайд</w:t>
            </w:r>
            <w:r>
              <w:rPr>
                <w:b/>
                <w:color w:val="FF0000"/>
                <w:sz w:val="32"/>
                <w:u w:val="single"/>
              </w:rPr>
              <w:t xml:space="preserve"> 21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Создаёт условия для заключительной рефлексии. Организует обсуждение проделанной работы. - Ребята выскажите одним предложением, выбирая начало фразы.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</w:rPr>
            </w:pPr>
            <w:r w:rsidRPr="000E0E90">
              <w:rPr>
                <w:b/>
              </w:rPr>
              <w:t>1. Сегодня я узнал…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2. Было интересно…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3. Было трудно…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4. Я понял, что…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6. Теперь я могу…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7. Я приобрел…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8. Я научился…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9. Меня удивило…</w:t>
            </w:r>
          </w:p>
          <w:p w:rsidR="00D85CEF" w:rsidRPr="000E0E90" w:rsidRDefault="00D85CEF" w:rsidP="00D85CEF">
            <w:pPr>
              <w:pStyle w:val="a7"/>
              <w:jc w:val="both"/>
              <w:rPr>
                <w:b/>
                <w:iCs/>
              </w:rPr>
            </w:pPr>
            <w:r w:rsidRPr="000E0E90">
              <w:rPr>
                <w:b/>
                <w:iCs/>
              </w:rPr>
              <w:t>10. Урок дал мне для жизни…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0E0E90">
              <w:rPr>
                <w:b/>
                <w:iCs/>
              </w:rPr>
              <w:t>11. Мне захотелось…</w:t>
            </w:r>
          </w:p>
        </w:tc>
        <w:tc>
          <w:tcPr>
            <w:tcW w:w="2268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Осуществляют рефлексию своих знаний, планируют дальнейшую работу. Ребята по одному высказывают своё мнение.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Рефлексия своих действий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t>Самооценка</w:t>
            </w:r>
          </w:p>
        </w:tc>
        <w:tc>
          <w:tcPr>
            <w:tcW w:w="2552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2551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bCs/>
              </w:rPr>
              <w:t xml:space="preserve">Регулятивные: </w:t>
            </w:r>
            <w:r w:rsidRPr="00D85CEF">
              <w:t>действуют с учётом выделенных учителем ориентиров; прогнозируют результаты уровня усвоения изучаемого материала.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bCs/>
              </w:rPr>
              <w:t xml:space="preserve">Личностные: </w:t>
            </w:r>
            <w:r w:rsidRPr="00D85CEF">
              <w:t>осознают свои возможности в учении; способны судить о причинах своего успеха или неуспеха в учении, связывая успехи с усилиями, трудолюбием.</w:t>
            </w:r>
          </w:p>
        </w:tc>
        <w:tc>
          <w:tcPr>
            <w:tcW w:w="1560" w:type="dxa"/>
            <w:gridSpan w:val="2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Оценка результатов учебной деятельности</w:t>
            </w:r>
          </w:p>
        </w:tc>
      </w:tr>
      <w:tr w:rsidR="00D85CEF" w:rsidRPr="00D85CEF" w:rsidTr="00946146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wBefore w:w="331" w:type="dxa"/>
          <w:trHeight w:val="537"/>
        </w:trPr>
        <w:tc>
          <w:tcPr>
            <w:tcW w:w="1418" w:type="dxa"/>
            <w:gridSpan w:val="2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9. Домашнее задание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</w:pPr>
          </w:p>
        </w:tc>
        <w:tc>
          <w:tcPr>
            <w:tcW w:w="4252" w:type="dxa"/>
            <w:gridSpan w:val="2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  <w:rPr>
                <w:shd w:val="clear" w:color="auto" w:fill="FFFFFF"/>
              </w:rPr>
            </w:pPr>
            <w:r w:rsidRPr="00D85CEF">
              <w:rPr>
                <w:shd w:val="clear" w:color="auto" w:fill="FFFFFF"/>
              </w:rPr>
              <w:t>На выбор:</w:t>
            </w:r>
          </w:p>
          <w:p w:rsidR="00D85CEF" w:rsidRPr="00D85CEF" w:rsidRDefault="00D85CEF" w:rsidP="00D85CEF">
            <w:pPr>
              <w:pStyle w:val="a7"/>
              <w:jc w:val="both"/>
              <w:rPr>
                <w:shd w:val="clear" w:color="auto" w:fill="FFFFFF"/>
              </w:rPr>
            </w:pPr>
            <w:r w:rsidRPr="000E0E90">
              <w:rPr>
                <w:color w:val="00B050"/>
                <w:shd w:val="clear" w:color="auto" w:fill="FFFFFF"/>
              </w:rPr>
              <w:t>На зеленых карточках</w:t>
            </w:r>
            <w:r w:rsidR="000E0E90">
              <w:rPr>
                <w:shd w:val="clear" w:color="auto" w:fill="FFFFFF"/>
              </w:rPr>
              <w:t xml:space="preserve"> – списать текст</w:t>
            </w:r>
            <w:r w:rsidRPr="00D85CEF">
              <w:rPr>
                <w:shd w:val="clear" w:color="auto" w:fill="FFFFFF"/>
              </w:rPr>
              <w:t>.</w:t>
            </w:r>
            <w:r w:rsidR="000E0E90">
              <w:rPr>
                <w:shd w:val="clear" w:color="auto" w:fill="FFFFFF"/>
              </w:rPr>
              <w:t xml:space="preserve"> Найти однокоренные слова и выделить корень.</w:t>
            </w:r>
          </w:p>
          <w:p w:rsidR="00D85CEF" w:rsidRPr="00D85CEF" w:rsidRDefault="00D85CEF" w:rsidP="00D85CEF">
            <w:pPr>
              <w:pStyle w:val="a7"/>
              <w:jc w:val="both"/>
              <w:rPr>
                <w:shd w:val="clear" w:color="auto" w:fill="FFFFFF"/>
              </w:rPr>
            </w:pPr>
            <w:r w:rsidRPr="000E0E90">
              <w:rPr>
                <w:color w:val="E36C0A" w:themeColor="accent6" w:themeShade="BF"/>
                <w:shd w:val="clear" w:color="auto" w:fill="FFFFFF"/>
              </w:rPr>
              <w:t>На оранжевых карточках</w:t>
            </w:r>
            <w:r w:rsidR="00B5625B">
              <w:rPr>
                <w:shd w:val="clear" w:color="auto" w:fill="FFFFFF"/>
              </w:rPr>
              <w:t xml:space="preserve"> – С</w:t>
            </w:r>
            <w:r w:rsidRPr="00D85CEF">
              <w:rPr>
                <w:shd w:val="clear" w:color="auto" w:fill="FFFFFF"/>
              </w:rPr>
              <w:t>оставить текс</w:t>
            </w:r>
            <w:r w:rsidR="00B5625B">
              <w:rPr>
                <w:shd w:val="clear" w:color="auto" w:fill="FFFFFF"/>
              </w:rPr>
              <w:t>т</w:t>
            </w:r>
            <w:r w:rsidRPr="00D85CEF">
              <w:rPr>
                <w:shd w:val="clear" w:color="auto" w:fill="FFFFFF"/>
              </w:rPr>
              <w:t xml:space="preserve"> и</w:t>
            </w:r>
            <w:r w:rsidR="000E0E90">
              <w:rPr>
                <w:shd w:val="clear" w:color="auto" w:fill="FFFFFF"/>
              </w:rPr>
              <w:t>з 5 предложений на тему «Охрана животных</w:t>
            </w:r>
            <w:r w:rsidR="00B5625B">
              <w:rPr>
                <w:shd w:val="clear" w:color="auto" w:fill="FFFFFF"/>
              </w:rPr>
              <w:t xml:space="preserve">» </w:t>
            </w:r>
            <w:r w:rsidR="000E0E90">
              <w:rPr>
                <w:shd w:val="clear" w:color="auto" w:fill="FFFFFF"/>
              </w:rPr>
              <w:t xml:space="preserve"> используя однокоренные слова</w:t>
            </w:r>
            <w:r w:rsidRPr="00D85CEF">
              <w:rPr>
                <w:shd w:val="clear" w:color="auto" w:fill="FFFFFF"/>
              </w:rPr>
              <w:t>.</w:t>
            </w:r>
          </w:p>
          <w:p w:rsidR="00D85CEF" w:rsidRPr="00D85CEF" w:rsidRDefault="00D85CEF" w:rsidP="00D85CEF">
            <w:pPr>
              <w:pStyle w:val="a7"/>
              <w:jc w:val="both"/>
              <w:rPr>
                <w:shd w:val="clear" w:color="auto" w:fill="FFFFFF"/>
              </w:rPr>
            </w:pPr>
            <w:r w:rsidRPr="00D85CEF">
              <w:rPr>
                <w:shd w:val="clear" w:color="auto" w:fill="FFFFFF"/>
              </w:rPr>
              <w:t>- На перемене можете подойти и выбрать карточку.</w:t>
            </w:r>
          </w:p>
          <w:p w:rsidR="00D85CEF" w:rsidRPr="00D85CEF" w:rsidRDefault="00D85CEF" w:rsidP="00D85CEF">
            <w:pPr>
              <w:pStyle w:val="a7"/>
              <w:jc w:val="both"/>
            </w:pPr>
            <w:r w:rsidRPr="00D85CEF">
              <w:rPr>
                <w:shd w:val="clear" w:color="auto" w:fill="FFFFFF"/>
              </w:rPr>
              <w:t>- Молодцы, ребята. Урок окончен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Записывают задание в дневник.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85CEF" w:rsidRPr="00D85CEF" w:rsidRDefault="00D85CEF" w:rsidP="00D85CEF">
            <w:pPr>
              <w:pStyle w:val="a7"/>
              <w:jc w:val="both"/>
            </w:pPr>
            <w:r w:rsidRPr="00D85CEF">
              <w:t>Записи в дневнике.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D85CEF" w:rsidRPr="00D85CEF" w:rsidRDefault="00D85CEF" w:rsidP="00D85CEF">
            <w:pPr>
              <w:pStyle w:val="a7"/>
              <w:jc w:val="both"/>
              <w:rPr>
                <w:bCs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85CEF" w:rsidRPr="00D85CEF" w:rsidRDefault="00D85CEF" w:rsidP="00D85CEF">
            <w:pPr>
              <w:pStyle w:val="a7"/>
              <w:jc w:val="both"/>
              <w:rPr>
                <w:bCs/>
              </w:rPr>
            </w:pPr>
          </w:p>
        </w:tc>
      </w:tr>
    </w:tbl>
    <w:p w:rsidR="00E501C0" w:rsidRDefault="00E501C0" w:rsidP="00D85CEF">
      <w:pPr>
        <w:pStyle w:val="a7"/>
        <w:jc w:val="both"/>
      </w:pPr>
    </w:p>
    <w:p w:rsidR="00E700D9" w:rsidRDefault="00E700D9" w:rsidP="00D85CEF">
      <w:pPr>
        <w:pStyle w:val="a7"/>
        <w:jc w:val="both"/>
      </w:pPr>
    </w:p>
    <w:p w:rsidR="00946146" w:rsidRDefault="00946146" w:rsidP="000151E9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46146" w:rsidRDefault="00946146" w:rsidP="000151E9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sectPr w:rsidR="00946146" w:rsidSect="00E67702">
      <w:type w:val="continuous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143"/>
    <w:multiLevelType w:val="multilevel"/>
    <w:tmpl w:val="0830747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E0CA0"/>
    <w:multiLevelType w:val="hybridMultilevel"/>
    <w:tmpl w:val="F0F2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D2DFB"/>
    <w:multiLevelType w:val="multilevel"/>
    <w:tmpl w:val="6234F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3A4C55"/>
    <w:multiLevelType w:val="hybridMultilevel"/>
    <w:tmpl w:val="3984C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B3B8A"/>
    <w:multiLevelType w:val="hybridMultilevel"/>
    <w:tmpl w:val="BE68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47A63"/>
    <w:multiLevelType w:val="hybridMultilevel"/>
    <w:tmpl w:val="415CD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63E0A"/>
    <w:multiLevelType w:val="multilevel"/>
    <w:tmpl w:val="817E36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8462C"/>
    <w:multiLevelType w:val="hybridMultilevel"/>
    <w:tmpl w:val="17D23174"/>
    <w:lvl w:ilvl="0" w:tplc="DAF23798">
      <w:start w:val="1"/>
      <w:numFmt w:val="decimal"/>
      <w:lvlText w:val="%1."/>
      <w:lvlJc w:val="left"/>
      <w:pPr>
        <w:ind w:left="793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472107A2"/>
    <w:multiLevelType w:val="hybridMultilevel"/>
    <w:tmpl w:val="FADA1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37EB8"/>
    <w:multiLevelType w:val="multilevel"/>
    <w:tmpl w:val="78F0F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B65D60"/>
    <w:multiLevelType w:val="hybridMultilevel"/>
    <w:tmpl w:val="5D4A3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5D7DBD"/>
    <w:multiLevelType w:val="multilevel"/>
    <w:tmpl w:val="1542D7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911FC4"/>
    <w:multiLevelType w:val="hybridMultilevel"/>
    <w:tmpl w:val="415CD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317A8"/>
    <w:multiLevelType w:val="hybridMultilevel"/>
    <w:tmpl w:val="72127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B44306"/>
    <w:multiLevelType w:val="hybridMultilevel"/>
    <w:tmpl w:val="98CC6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DE4CF6"/>
    <w:multiLevelType w:val="multilevel"/>
    <w:tmpl w:val="78FA95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2C33F1"/>
    <w:multiLevelType w:val="multilevel"/>
    <w:tmpl w:val="B26EA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A8505C"/>
    <w:multiLevelType w:val="hybridMultilevel"/>
    <w:tmpl w:val="38F456FE"/>
    <w:lvl w:ilvl="0" w:tplc="160E69A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13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6"/>
  </w:num>
  <w:num w:numId="16">
    <w:abstractNumId w:val="6"/>
  </w:num>
  <w:num w:numId="17">
    <w:abstractNumId w:val="1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4FF5"/>
    <w:rsid w:val="000151E9"/>
    <w:rsid w:val="00017BBF"/>
    <w:rsid w:val="00023D40"/>
    <w:rsid w:val="000957B9"/>
    <w:rsid w:val="000B76F8"/>
    <w:rsid w:val="000E0E90"/>
    <w:rsid w:val="000E3EB4"/>
    <w:rsid w:val="000F67E9"/>
    <w:rsid w:val="00130A06"/>
    <w:rsid w:val="001478EE"/>
    <w:rsid w:val="001559FF"/>
    <w:rsid w:val="00180369"/>
    <w:rsid w:val="00182898"/>
    <w:rsid w:val="00183F31"/>
    <w:rsid w:val="001E4802"/>
    <w:rsid w:val="001E6326"/>
    <w:rsid w:val="001F1EA9"/>
    <w:rsid w:val="0020163C"/>
    <w:rsid w:val="00203CA7"/>
    <w:rsid w:val="00206A9D"/>
    <w:rsid w:val="00223667"/>
    <w:rsid w:val="00231A20"/>
    <w:rsid w:val="002369F3"/>
    <w:rsid w:val="0029685E"/>
    <w:rsid w:val="002A5A9F"/>
    <w:rsid w:val="002D0C5B"/>
    <w:rsid w:val="002D11D6"/>
    <w:rsid w:val="002D4CB7"/>
    <w:rsid w:val="002E38B9"/>
    <w:rsid w:val="00303071"/>
    <w:rsid w:val="003461DC"/>
    <w:rsid w:val="00350D31"/>
    <w:rsid w:val="003878FF"/>
    <w:rsid w:val="003939F6"/>
    <w:rsid w:val="003A0F89"/>
    <w:rsid w:val="003A6811"/>
    <w:rsid w:val="003D0C5B"/>
    <w:rsid w:val="003D176E"/>
    <w:rsid w:val="003E552A"/>
    <w:rsid w:val="003F12D8"/>
    <w:rsid w:val="003F5282"/>
    <w:rsid w:val="00401D74"/>
    <w:rsid w:val="00422507"/>
    <w:rsid w:val="00434823"/>
    <w:rsid w:val="00481724"/>
    <w:rsid w:val="00496137"/>
    <w:rsid w:val="00497370"/>
    <w:rsid w:val="004C1287"/>
    <w:rsid w:val="004F3D81"/>
    <w:rsid w:val="004F593E"/>
    <w:rsid w:val="00550382"/>
    <w:rsid w:val="0055598A"/>
    <w:rsid w:val="00556429"/>
    <w:rsid w:val="005653D1"/>
    <w:rsid w:val="00567074"/>
    <w:rsid w:val="005B5DDE"/>
    <w:rsid w:val="005C0B04"/>
    <w:rsid w:val="005E32D1"/>
    <w:rsid w:val="005F5097"/>
    <w:rsid w:val="00620FC2"/>
    <w:rsid w:val="00675633"/>
    <w:rsid w:val="00680932"/>
    <w:rsid w:val="00696B87"/>
    <w:rsid w:val="006C06F5"/>
    <w:rsid w:val="006C5D77"/>
    <w:rsid w:val="006D6D9F"/>
    <w:rsid w:val="006E3AE4"/>
    <w:rsid w:val="006E6DEE"/>
    <w:rsid w:val="006F4D29"/>
    <w:rsid w:val="00731BB4"/>
    <w:rsid w:val="007339E6"/>
    <w:rsid w:val="007C5D4B"/>
    <w:rsid w:val="007D6E00"/>
    <w:rsid w:val="00817A5B"/>
    <w:rsid w:val="00864D8D"/>
    <w:rsid w:val="00876D48"/>
    <w:rsid w:val="00884FF5"/>
    <w:rsid w:val="00894659"/>
    <w:rsid w:val="008957FF"/>
    <w:rsid w:val="0093785E"/>
    <w:rsid w:val="00946146"/>
    <w:rsid w:val="00967A79"/>
    <w:rsid w:val="00976E2B"/>
    <w:rsid w:val="009F24D2"/>
    <w:rsid w:val="009F3C78"/>
    <w:rsid w:val="009F60B6"/>
    <w:rsid w:val="00A24F5C"/>
    <w:rsid w:val="00A27617"/>
    <w:rsid w:val="00A32A39"/>
    <w:rsid w:val="00A407A8"/>
    <w:rsid w:val="00A45042"/>
    <w:rsid w:val="00A50A48"/>
    <w:rsid w:val="00A9012C"/>
    <w:rsid w:val="00AD62D2"/>
    <w:rsid w:val="00AF109A"/>
    <w:rsid w:val="00B0585F"/>
    <w:rsid w:val="00B5625B"/>
    <w:rsid w:val="00BA26FF"/>
    <w:rsid w:val="00BE7377"/>
    <w:rsid w:val="00C44788"/>
    <w:rsid w:val="00C56052"/>
    <w:rsid w:val="00C67386"/>
    <w:rsid w:val="00C730A7"/>
    <w:rsid w:val="00C869E8"/>
    <w:rsid w:val="00C908D2"/>
    <w:rsid w:val="00CB2477"/>
    <w:rsid w:val="00D05FCB"/>
    <w:rsid w:val="00D40196"/>
    <w:rsid w:val="00D5285C"/>
    <w:rsid w:val="00D55BB4"/>
    <w:rsid w:val="00D85CEF"/>
    <w:rsid w:val="00DA2690"/>
    <w:rsid w:val="00DD6048"/>
    <w:rsid w:val="00DF6233"/>
    <w:rsid w:val="00E16BCC"/>
    <w:rsid w:val="00E46BA4"/>
    <w:rsid w:val="00E46BDE"/>
    <w:rsid w:val="00E501C0"/>
    <w:rsid w:val="00E67702"/>
    <w:rsid w:val="00E700D9"/>
    <w:rsid w:val="00EA4B30"/>
    <w:rsid w:val="00EB5235"/>
    <w:rsid w:val="00EB78BC"/>
    <w:rsid w:val="00EC7CE7"/>
    <w:rsid w:val="00EF205F"/>
    <w:rsid w:val="00EF3125"/>
    <w:rsid w:val="00F304D5"/>
    <w:rsid w:val="00F54619"/>
    <w:rsid w:val="00F91D0E"/>
    <w:rsid w:val="00FC06F1"/>
    <w:rsid w:val="00FE6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F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D4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23D40"/>
    <w:rPr>
      <w:color w:val="0000FF" w:themeColor="hyperlink"/>
      <w:u w:val="single"/>
    </w:rPr>
  </w:style>
  <w:style w:type="paragraph" w:customStyle="1" w:styleId="c2">
    <w:name w:val="c2"/>
    <w:basedOn w:val="a"/>
    <w:rsid w:val="00E6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67702"/>
  </w:style>
  <w:style w:type="paragraph" w:styleId="a6">
    <w:name w:val="Normal (Web)"/>
    <w:basedOn w:val="a"/>
    <w:uiPriority w:val="99"/>
    <w:unhideWhenUsed/>
    <w:rsid w:val="00C73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30A7"/>
  </w:style>
  <w:style w:type="paragraph" w:customStyle="1" w:styleId="rim">
    <w:name w:val="rim"/>
    <w:basedOn w:val="a"/>
    <w:rsid w:val="00D85CEF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b/>
      <w:bCs/>
      <w:color w:val="000000"/>
      <w:lang w:val="en-US" w:eastAsia="ru-RU" w:bidi="en-US"/>
    </w:rPr>
  </w:style>
  <w:style w:type="paragraph" w:styleId="a7">
    <w:name w:val="No Spacing"/>
    <w:uiPriority w:val="1"/>
    <w:qFormat/>
    <w:rsid w:val="00D85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styleId="a8">
    <w:name w:val="Strong"/>
    <w:basedOn w:val="a0"/>
    <w:uiPriority w:val="22"/>
    <w:qFormat/>
    <w:rsid w:val="00D85CEF"/>
    <w:rPr>
      <w:b/>
      <w:bCs/>
    </w:rPr>
  </w:style>
  <w:style w:type="character" w:styleId="a9">
    <w:name w:val="Emphasis"/>
    <w:basedOn w:val="a0"/>
    <w:uiPriority w:val="20"/>
    <w:qFormat/>
    <w:rsid w:val="00D85CEF"/>
    <w:rPr>
      <w:i/>
      <w:iCs/>
    </w:rPr>
  </w:style>
  <w:style w:type="character" w:customStyle="1" w:styleId="aa">
    <w:name w:val="Основной текст_"/>
    <w:basedOn w:val="a0"/>
    <w:link w:val="1"/>
    <w:rsid w:val="00D85CEF"/>
    <w:rPr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85CE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a"/>
    <w:rsid w:val="00D85CEF"/>
    <w:pPr>
      <w:widowControl w:val="0"/>
      <w:shd w:val="clear" w:color="auto" w:fill="FFFFFF"/>
      <w:spacing w:after="60" w:line="0" w:lineRule="atLeast"/>
    </w:pPr>
    <w:rPr>
      <w:sz w:val="25"/>
      <w:szCs w:val="25"/>
    </w:rPr>
  </w:style>
  <w:style w:type="paragraph" w:customStyle="1" w:styleId="20">
    <w:name w:val="Основной текст (2)"/>
    <w:basedOn w:val="a"/>
    <w:link w:val="2"/>
    <w:rsid w:val="00D85CEF"/>
    <w:pPr>
      <w:widowControl w:val="0"/>
      <w:shd w:val="clear" w:color="auto" w:fill="FFFFFF"/>
      <w:spacing w:before="180" w:after="420" w:line="216" w:lineRule="exact"/>
    </w:pPr>
    <w:rPr>
      <w:sz w:val="18"/>
      <w:szCs w:val="18"/>
    </w:rPr>
  </w:style>
  <w:style w:type="paragraph" w:customStyle="1" w:styleId="Zag2">
    <w:name w:val="Zag_2"/>
    <w:basedOn w:val="a"/>
    <w:rsid w:val="00C4478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styleId="ab">
    <w:name w:val="Subtle Emphasis"/>
    <w:basedOn w:val="a0"/>
    <w:uiPriority w:val="19"/>
    <w:qFormat/>
    <w:rsid w:val="00B0585F"/>
    <w:rPr>
      <w:i/>
      <w:iCs/>
      <w:color w:val="808080" w:themeColor="text1" w:themeTint="7F"/>
    </w:rPr>
  </w:style>
  <w:style w:type="character" w:styleId="ac">
    <w:name w:val="Book Title"/>
    <w:basedOn w:val="a0"/>
    <w:uiPriority w:val="33"/>
    <w:qFormat/>
    <w:rsid w:val="00B0585F"/>
    <w:rPr>
      <w:b/>
      <w:bCs/>
      <w:smallCaps/>
      <w:spacing w:val="5"/>
    </w:rPr>
  </w:style>
  <w:style w:type="paragraph" w:styleId="ad">
    <w:name w:val="Balloon Text"/>
    <w:basedOn w:val="a"/>
    <w:link w:val="ae"/>
    <w:uiPriority w:val="99"/>
    <w:semiHidden/>
    <w:unhideWhenUsed/>
    <w:rsid w:val="00946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17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75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18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03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7897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184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O</cp:lastModifiedBy>
  <cp:revision>63</cp:revision>
  <cp:lastPrinted>2019-10-21T07:45:00Z</cp:lastPrinted>
  <dcterms:created xsi:type="dcterms:W3CDTF">2013-10-05T19:43:00Z</dcterms:created>
  <dcterms:modified xsi:type="dcterms:W3CDTF">2019-10-24T05:52:00Z</dcterms:modified>
</cp:coreProperties>
</file>